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A06" w:rsidRPr="00093100" w:rsidRDefault="00542A06" w:rsidP="00646868">
      <w:pPr>
        <w:jc w:val="center"/>
        <w:outlineLvl w:val="0"/>
        <w:rPr>
          <w:b/>
          <w:sz w:val="28"/>
        </w:rPr>
      </w:pPr>
      <w:r w:rsidRPr="00093100">
        <w:rPr>
          <w:b/>
          <w:sz w:val="28"/>
        </w:rPr>
        <w:t>Forretningsplan HSK Fans</w:t>
      </w:r>
    </w:p>
    <w:p w:rsidR="00542A06" w:rsidRPr="00093100" w:rsidRDefault="00542A06" w:rsidP="00646868">
      <w:pPr>
        <w:rPr>
          <w:sz w:val="22"/>
        </w:rPr>
      </w:pPr>
    </w:p>
    <w:p w:rsidR="00093100" w:rsidRDefault="00542A06" w:rsidP="00646868">
      <w:pPr>
        <w:outlineLvl w:val="0"/>
        <w:rPr>
          <w:b/>
          <w:sz w:val="22"/>
        </w:rPr>
      </w:pPr>
      <w:r w:rsidRPr="00093100">
        <w:rPr>
          <w:b/>
          <w:sz w:val="22"/>
        </w:rPr>
        <w:t>Forretningsidé</w:t>
      </w:r>
    </w:p>
    <w:p w:rsidR="005E61D9" w:rsidRPr="00093100" w:rsidRDefault="00542A06" w:rsidP="00646868">
      <w:pPr>
        <w:outlineLvl w:val="0"/>
        <w:rPr>
          <w:b/>
          <w:sz w:val="22"/>
        </w:rPr>
      </w:pPr>
      <w:r w:rsidRPr="00093100">
        <w:rPr>
          <w:rFonts w:cs="Helvetica"/>
          <w:i/>
          <w:sz w:val="22"/>
          <w:szCs w:val="22"/>
        </w:rPr>
        <w:t>HSK Fans skal levere markedets mest energieffektive vifter til bruk i ventilasjonssystemer.</w:t>
      </w:r>
    </w:p>
    <w:p w:rsidR="00740504" w:rsidRPr="00093100" w:rsidRDefault="00740504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sz w:val="22"/>
          <w:szCs w:val="22"/>
        </w:rPr>
      </w:pPr>
    </w:p>
    <w:p w:rsidR="00740504" w:rsidRPr="00093100" w:rsidRDefault="00740504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sz w:val="22"/>
          <w:szCs w:val="22"/>
        </w:rPr>
      </w:pPr>
      <w:r w:rsidRPr="00093100">
        <w:rPr>
          <w:rFonts w:cs="Helvetica"/>
          <w:b/>
          <w:sz w:val="22"/>
          <w:szCs w:val="22"/>
        </w:rPr>
        <w:t xml:space="preserve">Bakgrunn for </w:t>
      </w:r>
      <w:proofErr w:type="spellStart"/>
      <w:r w:rsidRPr="00093100">
        <w:rPr>
          <w:rFonts w:cs="Helvetica"/>
          <w:b/>
          <w:sz w:val="22"/>
          <w:szCs w:val="22"/>
        </w:rPr>
        <w:t>forretningsidéen</w:t>
      </w:r>
      <w:proofErr w:type="spellEnd"/>
    </w:p>
    <w:p w:rsidR="00740504" w:rsidRPr="00093100" w:rsidRDefault="00646868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Ventilasjonsvifter</w:t>
      </w:r>
      <w:r w:rsidR="00740504" w:rsidRPr="00093100">
        <w:rPr>
          <w:rFonts w:cs="Helvetica"/>
          <w:sz w:val="22"/>
          <w:szCs w:val="22"/>
        </w:rPr>
        <w:t xml:space="preserve"> har ikke gjennomgått større forandringer på flere tiår</w:t>
      </w:r>
      <w:r>
        <w:rPr>
          <w:rFonts w:cs="Helvetica"/>
          <w:sz w:val="22"/>
          <w:szCs w:val="22"/>
        </w:rPr>
        <w:t>,</w:t>
      </w:r>
      <w:r w:rsidR="00740504" w:rsidRPr="00093100">
        <w:rPr>
          <w:rFonts w:cs="Helvetica"/>
          <w:sz w:val="22"/>
          <w:szCs w:val="22"/>
        </w:rPr>
        <w:t xml:space="preserve"> og det er rom for betydelig økning av virkningsgrad</w:t>
      </w:r>
      <w:r>
        <w:rPr>
          <w:rFonts w:cs="Helvetica"/>
          <w:sz w:val="22"/>
          <w:szCs w:val="22"/>
        </w:rPr>
        <w:t>en</w:t>
      </w:r>
      <w:r w:rsidR="00740504" w:rsidRPr="00093100">
        <w:rPr>
          <w:rFonts w:cs="Helvetica"/>
          <w:sz w:val="22"/>
          <w:szCs w:val="22"/>
        </w:rPr>
        <w:t xml:space="preserve">. Det har i de siste årene skjedd en revolusjon innen </w:t>
      </w:r>
      <w:proofErr w:type="spellStart"/>
      <w:r w:rsidR="00740504" w:rsidRPr="00093100">
        <w:rPr>
          <w:rFonts w:cs="Helvetica"/>
          <w:sz w:val="22"/>
          <w:szCs w:val="22"/>
        </w:rPr>
        <w:t>Computational</w:t>
      </w:r>
      <w:proofErr w:type="spellEnd"/>
      <w:r w:rsidR="00740504" w:rsidRPr="00093100">
        <w:rPr>
          <w:rFonts w:cs="Helvetica"/>
          <w:sz w:val="22"/>
          <w:szCs w:val="22"/>
        </w:rPr>
        <w:t xml:space="preserve"> Fluid Dynamics(CFD), som brukes til å modellere og analysere </w:t>
      </w:r>
      <w:r w:rsidR="00740504" w:rsidRPr="00093100">
        <w:rPr>
          <w:rFonts w:cs="Helvetica"/>
          <w:sz w:val="22"/>
        </w:rPr>
        <w:t>s</w:t>
      </w:r>
      <w:r w:rsidR="00740504" w:rsidRPr="00093100">
        <w:rPr>
          <w:rFonts w:cs="Helvetica"/>
          <w:sz w:val="22"/>
          <w:szCs w:val="22"/>
        </w:rPr>
        <w:t xml:space="preserve">trømninger i ulike væsker og gasser. Denne teknologien brukes blant annet i konstruksjon av vannkraftturbiner og design av rør til olje- og gasstransport. Vannkraftlaboratoriet ved NTNU har ledende kompetanse på denne teknologien. Anslag fra professor </w:t>
      </w:r>
      <w:proofErr w:type="spellStart"/>
      <w:r w:rsidR="00740504" w:rsidRPr="00093100">
        <w:rPr>
          <w:rFonts w:cs="Helvetica"/>
          <w:sz w:val="22"/>
          <w:szCs w:val="22"/>
        </w:rPr>
        <w:t>Dahlhaug</w:t>
      </w:r>
      <w:proofErr w:type="spellEnd"/>
      <w:r w:rsidR="00740504" w:rsidRPr="00093100">
        <w:rPr>
          <w:rFonts w:cs="Helvetica"/>
          <w:sz w:val="22"/>
          <w:szCs w:val="22"/>
        </w:rPr>
        <w:t xml:space="preserve"> tilser at med bruk av CFD er en økning i </w:t>
      </w:r>
      <w:ins w:id="0" w:author="Sondre Nenseter" w:date="2010-03-07T13:12:00Z">
        <w:r w:rsidR="0000762F">
          <w:rPr>
            <w:rFonts w:cs="Helvetica"/>
            <w:sz w:val="22"/>
            <w:szCs w:val="22"/>
          </w:rPr>
          <w:t>vifte</w:t>
        </w:r>
      </w:ins>
      <w:r w:rsidR="00740504" w:rsidRPr="00093100">
        <w:rPr>
          <w:rFonts w:cs="Helvetica"/>
          <w:sz w:val="22"/>
          <w:szCs w:val="22"/>
        </w:rPr>
        <w:t xml:space="preserve">virkningsgrad på </w:t>
      </w:r>
      <w:r>
        <w:rPr>
          <w:rFonts w:cs="Helvetica"/>
          <w:sz w:val="22"/>
          <w:szCs w:val="22"/>
        </w:rPr>
        <w:t>minimum</w:t>
      </w:r>
      <w:r w:rsidR="00740504" w:rsidRPr="00093100">
        <w:rPr>
          <w:rFonts w:cs="Helvetica"/>
          <w:sz w:val="22"/>
          <w:szCs w:val="22"/>
        </w:rPr>
        <w:t xml:space="preserve"> 20-30 % mulig.</w:t>
      </w:r>
    </w:p>
    <w:p w:rsidR="00740504" w:rsidRPr="00093100" w:rsidRDefault="00740504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</w:p>
    <w:p w:rsidR="00740504" w:rsidRPr="00093100" w:rsidRDefault="00740504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  <w:r w:rsidRPr="00093100">
        <w:rPr>
          <w:rFonts w:cs="Helvetica"/>
          <w:sz w:val="22"/>
          <w:szCs w:val="22"/>
        </w:rPr>
        <w:t xml:space="preserve">I en verden med økt fokus på energiutnyttelse og strengere krav fra myndighetene både nasjonalt og internasjonalt, er dette et marked med store vekstmuligheter. Bygg står for om lag 40 % av energibruken i verden, og potensialet for energieffektivisering er stor. EUs mål om energieffektivisering i bygninger skal nås gjennom en sterk økning i bevilgningene til utvikling av ny teknologi. </w:t>
      </w:r>
    </w:p>
    <w:p w:rsidR="00740504" w:rsidRPr="00093100" w:rsidRDefault="00740504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</w:p>
    <w:p w:rsidR="00336CFE" w:rsidRDefault="00740504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  <w:r w:rsidRPr="00093100">
        <w:rPr>
          <w:rFonts w:cs="Helvetica"/>
          <w:sz w:val="22"/>
          <w:szCs w:val="22"/>
        </w:rPr>
        <w:t>I et kommersielt bygg går 30-60 % av energien med til HVAC</w:t>
      </w:r>
      <w:proofErr w:type="gramStart"/>
      <w:r w:rsidRPr="00093100">
        <w:rPr>
          <w:rFonts w:cs="Helvetica"/>
          <w:sz w:val="22"/>
          <w:szCs w:val="22"/>
        </w:rPr>
        <w:t xml:space="preserve"> (</w:t>
      </w:r>
      <w:proofErr w:type="spellStart"/>
      <w:r w:rsidRPr="00093100">
        <w:rPr>
          <w:rFonts w:cs="Helvetica"/>
          <w:sz w:val="22"/>
          <w:szCs w:val="22"/>
        </w:rPr>
        <w:t>Heating</w:t>
      </w:r>
      <w:proofErr w:type="spellEnd"/>
      <w:r w:rsidRPr="00093100">
        <w:rPr>
          <w:rFonts w:cs="Helvetica"/>
          <w:sz w:val="22"/>
          <w:szCs w:val="22"/>
        </w:rPr>
        <w:t xml:space="preserve">, </w:t>
      </w:r>
      <w:proofErr w:type="spellStart"/>
      <w:r w:rsidRPr="00093100">
        <w:rPr>
          <w:rFonts w:cs="Helvetica"/>
          <w:sz w:val="22"/>
          <w:szCs w:val="22"/>
        </w:rPr>
        <w:t>Ventilation</w:t>
      </w:r>
      <w:proofErr w:type="spellEnd"/>
      <w:r w:rsidRPr="00093100">
        <w:rPr>
          <w:rFonts w:cs="Helvetica"/>
          <w:sz w:val="22"/>
          <w:szCs w:val="22"/>
        </w:rPr>
        <w:t xml:space="preserve"> and</w:t>
      </w:r>
      <w:proofErr w:type="gramEnd"/>
      <w:r w:rsidRPr="00093100">
        <w:rPr>
          <w:rFonts w:cs="Helvetica"/>
          <w:sz w:val="22"/>
          <w:szCs w:val="22"/>
        </w:rPr>
        <w:t xml:space="preserve"> Air </w:t>
      </w:r>
      <w:proofErr w:type="spellStart"/>
      <w:r w:rsidRPr="00093100">
        <w:rPr>
          <w:rFonts w:cs="Helvetica"/>
          <w:sz w:val="22"/>
          <w:szCs w:val="22"/>
        </w:rPr>
        <w:t>Conditioning</w:t>
      </w:r>
      <w:proofErr w:type="spellEnd"/>
      <w:r w:rsidRPr="00093100">
        <w:rPr>
          <w:rFonts w:cs="Helvetica"/>
          <w:sz w:val="22"/>
          <w:szCs w:val="22"/>
        </w:rPr>
        <w:t xml:space="preserve">). Omkring en tredjedel av dette går til vifter som driver luft rundt i bygget. Ved å øke virkningsgraden i viftene vil man spare energi, noe som er ønskelig både fra et økonomisk og et miljømessig ståsted. </w:t>
      </w:r>
    </w:p>
    <w:p w:rsidR="00740504" w:rsidRPr="00093100" w:rsidRDefault="00740504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</w:p>
    <w:p w:rsidR="00740504" w:rsidRPr="00093100" w:rsidRDefault="00740504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  <w:r w:rsidRPr="00093100">
        <w:rPr>
          <w:rFonts w:cs="Helvetica"/>
          <w:sz w:val="22"/>
          <w:szCs w:val="22"/>
        </w:rPr>
        <w:t>Fra 1.juli 2010 vil det bli lovpålagt med energimerking av næringsbygg i</w:t>
      </w:r>
      <w:r w:rsidR="00336CFE">
        <w:rPr>
          <w:rFonts w:cs="Helvetica"/>
          <w:sz w:val="22"/>
          <w:szCs w:val="22"/>
        </w:rPr>
        <w:t xml:space="preserve"> Norge. B</w:t>
      </w:r>
      <w:r w:rsidRPr="00093100">
        <w:rPr>
          <w:rFonts w:cs="Helvetica"/>
          <w:sz w:val="22"/>
          <w:szCs w:val="22"/>
        </w:rPr>
        <w:t xml:space="preserve">yggets totale energimerkekarakter er et produkt satt sammen av mange </w:t>
      </w:r>
      <w:proofErr w:type="spellStart"/>
      <w:r w:rsidRPr="00093100">
        <w:rPr>
          <w:rFonts w:cs="Helvetica"/>
          <w:sz w:val="22"/>
          <w:szCs w:val="22"/>
        </w:rPr>
        <w:t>delvurderinger</w:t>
      </w:r>
      <w:proofErr w:type="spellEnd"/>
      <w:r w:rsidRPr="00093100">
        <w:rPr>
          <w:rFonts w:cs="Helvetica"/>
          <w:sz w:val="22"/>
          <w:szCs w:val="22"/>
        </w:rPr>
        <w:t>, for ventilasjon gjelder dette SFP faktor (</w:t>
      </w:r>
      <w:proofErr w:type="spellStart"/>
      <w:r w:rsidRPr="00093100">
        <w:rPr>
          <w:rFonts w:cs="Helvetica"/>
          <w:sz w:val="22"/>
          <w:szCs w:val="22"/>
        </w:rPr>
        <w:t>Specific</w:t>
      </w:r>
      <w:proofErr w:type="spellEnd"/>
      <w:r w:rsidRPr="00093100">
        <w:rPr>
          <w:rFonts w:cs="Helvetica"/>
          <w:sz w:val="22"/>
          <w:szCs w:val="22"/>
        </w:rPr>
        <w:t xml:space="preserve"> Fan Po</w:t>
      </w:r>
      <w:r w:rsidR="00336CFE">
        <w:rPr>
          <w:rFonts w:cs="Helvetica"/>
          <w:sz w:val="22"/>
          <w:szCs w:val="22"/>
        </w:rPr>
        <w:t>wer) og krav til varmegjenvinning</w:t>
      </w:r>
      <w:r w:rsidRPr="00093100">
        <w:rPr>
          <w:rFonts w:cs="Helvetica"/>
          <w:sz w:val="22"/>
          <w:szCs w:val="22"/>
        </w:rPr>
        <w:t xml:space="preserve">. I tillegg til nybygg fungerer forskriftene slik at de har tilbakevirkende kraft ved ombygging. </w:t>
      </w:r>
    </w:p>
    <w:p w:rsidR="00740504" w:rsidRPr="00093100" w:rsidRDefault="00740504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</w:p>
    <w:p w:rsidR="00740504" w:rsidRPr="00093100" w:rsidRDefault="00740504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  <w:r w:rsidRPr="00093100">
        <w:rPr>
          <w:rFonts w:cs="Helvetica"/>
          <w:sz w:val="22"/>
          <w:szCs w:val="22"/>
        </w:rPr>
        <w:t>Dagens vifter kjennetegnes ved lav virkningsgrad og innkjøpskostnad. Et økende fokus på lavt energiforbruk og bærekraftige løsninger vil gi rom for produkter med lave livsløpskostnader.</w:t>
      </w:r>
    </w:p>
    <w:p w:rsidR="00740504" w:rsidRPr="00093100" w:rsidRDefault="00740504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sz w:val="22"/>
          <w:szCs w:val="22"/>
        </w:rPr>
      </w:pPr>
    </w:p>
    <w:p w:rsidR="00BD576F" w:rsidRPr="00093100" w:rsidRDefault="00BD576F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sz w:val="22"/>
        </w:rPr>
      </w:pPr>
      <w:r w:rsidRPr="00093100">
        <w:rPr>
          <w:rFonts w:cs="Helvetica"/>
          <w:b/>
          <w:sz w:val="22"/>
        </w:rPr>
        <w:t>Produkt</w:t>
      </w:r>
    </w:p>
    <w:p w:rsidR="00171205" w:rsidRPr="00093100" w:rsidRDefault="00BD576F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outlineLvl w:val="0"/>
        <w:rPr>
          <w:rFonts w:cs="Helvetica"/>
          <w:sz w:val="22"/>
          <w:szCs w:val="22"/>
        </w:rPr>
      </w:pPr>
      <w:r w:rsidRPr="00093100">
        <w:rPr>
          <w:rFonts w:cs="Helvetica"/>
          <w:sz w:val="22"/>
          <w:szCs w:val="22"/>
        </w:rPr>
        <w:t>Høsten 2009 ble det desi</w:t>
      </w:r>
      <w:r w:rsidR="00171205" w:rsidRPr="00093100">
        <w:rPr>
          <w:rFonts w:cs="Helvetica"/>
          <w:sz w:val="22"/>
          <w:szCs w:val="22"/>
        </w:rPr>
        <w:t>gnet og produsert to produkter</w:t>
      </w:r>
      <w:r w:rsidRPr="00093100">
        <w:rPr>
          <w:rFonts w:cs="Helvetica"/>
          <w:sz w:val="22"/>
          <w:szCs w:val="22"/>
        </w:rPr>
        <w:t xml:space="preserve"> som begge kan ettermonteres i et aggregat</w:t>
      </w:r>
      <w:r w:rsidRPr="00093100">
        <w:rPr>
          <w:rFonts w:cs="Helvetica"/>
          <w:b/>
          <w:sz w:val="22"/>
        </w:rPr>
        <w:t xml:space="preserve">. </w:t>
      </w:r>
      <w:r w:rsidR="00171205" w:rsidRPr="00093100">
        <w:rPr>
          <w:rFonts w:cs="Helvetica"/>
          <w:sz w:val="22"/>
          <w:szCs w:val="22"/>
        </w:rPr>
        <w:t>Det ene produktet</w:t>
      </w:r>
      <w:r w:rsidRPr="00093100">
        <w:rPr>
          <w:rFonts w:cs="Helvetica"/>
          <w:sz w:val="22"/>
          <w:szCs w:val="22"/>
        </w:rPr>
        <w:t xml:space="preserve"> er en ny viftetype, og den andre er en </w:t>
      </w:r>
      <w:proofErr w:type="spellStart"/>
      <w:r w:rsidRPr="00093100">
        <w:rPr>
          <w:rFonts w:cs="Helvetica"/>
          <w:sz w:val="22"/>
          <w:szCs w:val="22"/>
        </w:rPr>
        <w:t>diffusor</w:t>
      </w:r>
      <w:proofErr w:type="spellEnd"/>
      <w:r w:rsidRPr="00093100">
        <w:rPr>
          <w:rFonts w:cs="Helvetica"/>
          <w:sz w:val="22"/>
          <w:szCs w:val="22"/>
        </w:rPr>
        <w:t xml:space="preserve"> som antagelig vil være billig å produsere og som enkelt</w:t>
      </w:r>
      <w:r w:rsidR="00336CFE">
        <w:rPr>
          <w:rFonts w:cs="Helvetica"/>
          <w:sz w:val="22"/>
          <w:szCs w:val="22"/>
        </w:rPr>
        <w:t xml:space="preserve"> kan</w:t>
      </w:r>
      <w:r w:rsidRPr="00093100">
        <w:rPr>
          <w:rFonts w:cs="Helvetica"/>
          <w:sz w:val="22"/>
          <w:szCs w:val="22"/>
        </w:rPr>
        <w:t xml:space="preserve"> ettermonteres i et eksisterende aggregat. </w:t>
      </w:r>
      <w:proofErr w:type="spellStart"/>
      <w:r w:rsidRPr="00093100">
        <w:rPr>
          <w:rFonts w:cs="Helvetica"/>
          <w:sz w:val="22"/>
          <w:szCs w:val="22"/>
        </w:rPr>
        <w:t>Diffusoren</w:t>
      </w:r>
      <w:proofErr w:type="spellEnd"/>
      <w:r w:rsidRPr="00093100">
        <w:rPr>
          <w:rFonts w:cs="Helvetica"/>
          <w:sz w:val="22"/>
          <w:szCs w:val="22"/>
        </w:rPr>
        <w:t xml:space="preserve"> vil alene kunne gjøre den eksiterende viften mer energieffektiv.</w:t>
      </w:r>
    </w:p>
    <w:p w:rsidR="00171205" w:rsidRPr="00093100" w:rsidRDefault="0017120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outlineLvl w:val="0"/>
        <w:rPr>
          <w:rFonts w:cs="Helvetica"/>
          <w:sz w:val="22"/>
          <w:szCs w:val="22"/>
        </w:rPr>
      </w:pPr>
    </w:p>
    <w:p w:rsidR="00171205" w:rsidRPr="00093100" w:rsidRDefault="0017120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outlineLvl w:val="0"/>
        <w:rPr>
          <w:rFonts w:cs="Helvetica"/>
          <w:sz w:val="22"/>
          <w:szCs w:val="22"/>
        </w:rPr>
      </w:pPr>
      <w:r w:rsidRPr="00093100">
        <w:rPr>
          <w:rFonts w:cs="Helvetica"/>
          <w:sz w:val="22"/>
          <w:szCs w:val="22"/>
        </w:rPr>
        <w:t>For å kunne teste og verifise</w:t>
      </w:r>
      <w:r w:rsidR="00336CFE">
        <w:rPr>
          <w:rFonts w:cs="Helvetica"/>
          <w:sz w:val="22"/>
          <w:szCs w:val="22"/>
        </w:rPr>
        <w:t>re produktene har det blitt bygget</w:t>
      </w:r>
      <w:r w:rsidRPr="00093100">
        <w:rPr>
          <w:rFonts w:cs="Helvetica"/>
          <w:sz w:val="22"/>
          <w:szCs w:val="22"/>
        </w:rPr>
        <w:t xml:space="preserve"> en testrigg for ventilasjonsvifter i Vannkraftlaboratoriet på NTNU. </w:t>
      </w:r>
    </w:p>
    <w:p w:rsidR="00171205" w:rsidRPr="00093100" w:rsidRDefault="0017120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outlineLvl w:val="0"/>
        <w:rPr>
          <w:rFonts w:cs="Helvetica"/>
          <w:sz w:val="22"/>
          <w:szCs w:val="22"/>
        </w:rPr>
      </w:pPr>
    </w:p>
    <w:p w:rsidR="00171205" w:rsidRPr="00093100" w:rsidRDefault="0017120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</w:p>
    <w:p w:rsidR="00171205" w:rsidRPr="00093100" w:rsidRDefault="0017120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sz w:val="22"/>
          <w:szCs w:val="22"/>
        </w:rPr>
      </w:pPr>
      <w:r w:rsidRPr="00093100">
        <w:rPr>
          <w:rFonts w:cs="Helvetica"/>
          <w:b/>
          <w:sz w:val="22"/>
          <w:szCs w:val="22"/>
        </w:rPr>
        <w:t>Forretningsmodell</w:t>
      </w:r>
    </w:p>
    <w:p w:rsidR="00171205" w:rsidRPr="00093100" w:rsidRDefault="0017120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  <w:r w:rsidRPr="00093100">
        <w:rPr>
          <w:rFonts w:cs="Helvetica"/>
          <w:sz w:val="22"/>
          <w:szCs w:val="22"/>
        </w:rPr>
        <w:t>Den nye viftetypen vil konkurrere med eksisterende prod</w:t>
      </w:r>
      <w:r w:rsidR="009B7257">
        <w:rPr>
          <w:rFonts w:cs="Helvetica"/>
          <w:sz w:val="22"/>
          <w:szCs w:val="22"/>
        </w:rPr>
        <w:t>usenter og kan egenproduseres</w:t>
      </w:r>
      <w:del w:id="1" w:author="Lien, Kjell Erik" w:date="2010-03-11T17:11:00Z">
        <w:r w:rsidR="009B7257" w:rsidDel="00A57AF7">
          <w:rPr>
            <w:rFonts w:cs="Helvetica"/>
            <w:sz w:val="22"/>
            <w:szCs w:val="22"/>
          </w:rPr>
          <w:delText xml:space="preserve"> </w:delText>
        </w:r>
      </w:del>
      <w:r w:rsidRPr="00093100">
        <w:rPr>
          <w:rFonts w:cs="Helvetica"/>
          <w:sz w:val="22"/>
          <w:szCs w:val="22"/>
        </w:rPr>
        <w:t xml:space="preserve">, eller lisensieres ut til vifteprodusenter. </w:t>
      </w:r>
    </w:p>
    <w:p w:rsidR="00171205" w:rsidRPr="00093100" w:rsidRDefault="0017120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  <w:proofErr w:type="spellStart"/>
      <w:r w:rsidRPr="00093100">
        <w:rPr>
          <w:rFonts w:cs="Helvetica"/>
          <w:sz w:val="22"/>
          <w:szCs w:val="22"/>
        </w:rPr>
        <w:t>Diffusoren</w:t>
      </w:r>
      <w:proofErr w:type="spellEnd"/>
      <w:r w:rsidRPr="00093100">
        <w:rPr>
          <w:rFonts w:cs="Helvetica"/>
          <w:sz w:val="22"/>
          <w:szCs w:val="22"/>
        </w:rPr>
        <w:t xml:space="preserve"> som skal ettermonteres kan selges som et produkt alene, eller lisensieres ut </w:t>
      </w:r>
      <w:r w:rsidRPr="00093100">
        <w:rPr>
          <w:rFonts w:cs="Helvetica"/>
          <w:sz w:val="22"/>
          <w:szCs w:val="22"/>
        </w:rPr>
        <w:lastRenderedPageBreak/>
        <w:t xml:space="preserve">til vifteprodusenter som et tilleggsprodukt. </w:t>
      </w:r>
    </w:p>
    <w:p w:rsidR="00171205" w:rsidRPr="00093100" w:rsidRDefault="0017120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</w:p>
    <w:p w:rsidR="0000762F" w:rsidRPr="00093100" w:rsidRDefault="0017120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  <w:del w:id="2" w:author="Sondre Nenseter" w:date="2010-03-07T13:18:00Z">
        <w:r w:rsidRPr="00093100" w:rsidDel="0000762F">
          <w:rPr>
            <w:rFonts w:cs="Helvetica"/>
            <w:sz w:val="22"/>
          </w:rPr>
          <w:delText>Teknologiutviklingen som er gjort her er utvikling framtidsrettede vifteprodusenter vil se seg nødt til å gjøre på et tidspunkt, et salg av totalresultatet kan derfor være et annet alternativ.</w:delText>
        </w:r>
      </w:del>
      <w:ins w:id="3" w:author="Sondre Nenseter" w:date="2010-03-07T13:17:00Z">
        <w:r w:rsidR="0000762F">
          <w:rPr>
            <w:rFonts w:cs="Helvetica"/>
            <w:sz w:val="22"/>
          </w:rPr>
          <w:t>Før eller siden vil fremtidsrettede vifteprodusenter se seg nødt til å utvikle viftene sine</w:t>
        </w:r>
      </w:ins>
      <w:ins w:id="4" w:author="Sondre Nenseter" w:date="2010-03-07T13:18:00Z">
        <w:r w:rsidR="0000762F">
          <w:rPr>
            <w:rFonts w:cs="Helvetica"/>
            <w:sz w:val="22"/>
          </w:rPr>
          <w:t>. Siden HSK Fans allerede har gjort denne teknologiutviklingen, vil e</w:t>
        </w:r>
      </w:ins>
      <w:ins w:id="5" w:author="Sondre Nenseter" w:date="2010-03-07T13:19:00Z">
        <w:r w:rsidR="0000762F">
          <w:rPr>
            <w:rFonts w:cs="Helvetica"/>
            <w:sz w:val="22"/>
          </w:rPr>
          <w:t>n</w:t>
        </w:r>
      </w:ins>
      <w:ins w:id="6" w:author="Sondre Nenseter" w:date="2010-03-07T13:18:00Z">
        <w:r w:rsidR="0000762F">
          <w:rPr>
            <w:rFonts w:cs="Helvetica"/>
            <w:sz w:val="22"/>
          </w:rPr>
          <w:t xml:space="preserve"> alternativ </w:t>
        </w:r>
      </w:ins>
      <w:ins w:id="7" w:author="Sondre Nenseter" w:date="2010-03-07T13:19:00Z">
        <w:r w:rsidR="0000762F">
          <w:rPr>
            <w:rFonts w:cs="Helvetica"/>
            <w:sz w:val="22"/>
          </w:rPr>
          <w:t xml:space="preserve">forretningsmodell </w:t>
        </w:r>
      </w:ins>
      <w:ins w:id="8" w:author="Sondre Nenseter" w:date="2010-03-07T13:18:00Z">
        <w:r w:rsidR="0000762F">
          <w:rPr>
            <w:rFonts w:cs="Helvetica"/>
            <w:sz w:val="22"/>
          </w:rPr>
          <w:t>være å selge totalresultatet.</w:t>
        </w:r>
      </w:ins>
      <w:del w:id="9" w:author="Sondre Nenseter" w:date="2010-03-07T13:14:00Z">
        <w:r w:rsidRPr="00093100" w:rsidDel="0000762F">
          <w:rPr>
            <w:rFonts w:cs="Helvetica"/>
            <w:sz w:val="22"/>
          </w:rPr>
          <w:delText xml:space="preserve"> </w:delText>
        </w:r>
      </w:del>
    </w:p>
    <w:p w:rsidR="00171205" w:rsidRPr="00093100" w:rsidRDefault="0017120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sz w:val="22"/>
        </w:rPr>
      </w:pPr>
    </w:p>
    <w:p w:rsidR="00171205" w:rsidRPr="00093100" w:rsidRDefault="0017120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sz w:val="22"/>
          <w:szCs w:val="22"/>
        </w:rPr>
      </w:pPr>
      <w:r w:rsidRPr="00093100">
        <w:rPr>
          <w:rFonts w:cs="Helvetica"/>
          <w:b/>
          <w:sz w:val="22"/>
          <w:szCs w:val="22"/>
        </w:rPr>
        <w:t>Marked</w:t>
      </w:r>
    </w:p>
    <w:p w:rsidR="00171205" w:rsidRPr="00AD4C19" w:rsidRDefault="0017120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FF0000"/>
          <w:sz w:val="22"/>
          <w:szCs w:val="22"/>
        </w:rPr>
      </w:pPr>
      <w:r w:rsidRPr="00093100">
        <w:rPr>
          <w:rFonts w:cs="Helvetica"/>
          <w:sz w:val="22"/>
          <w:szCs w:val="22"/>
        </w:rPr>
        <w:t>Markedet i dag fungerer slik at selve viften produseres for seg selv</w:t>
      </w:r>
      <w:r w:rsidR="009B7257">
        <w:rPr>
          <w:rFonts w:cs="Helvetica"/>
          <w:sz w:val="22"/>
          <w:szCs w:val="22"/>
        </w:rPr>
        <w:t>,</w:t>
      </w:r>
      <w:r w:rsidRPr="00093100">
        <w:rPr>
          <w:rFonts w:cs="Helvetica"/>
          <w:sz w:val="22"/>
          <w:szCs w:val="22"/>
        </w:rPr>
        <w:t xml:space="preserve"> og settes</w:t>
      </w:r>
      <w:r w:rsidR="009B7257">
        <w:rPr>
          <w:rFonts w:cs="Helvetica"/>
          <w:sz w:val="22"/>
          <w:szCs w:val="22"/>
        </w:rPr>
        <w:t xml:space="preserve"> deretter</w:t>
      </w:r>
      <w:r w:rsidRPr="00093100">
        <w:rPr>
          <w:rFonts w:cs="Helvetica"/>
          <w:sz w:val="22"/>
          <w:szCs w:val="22"/>
        </w:rPr>
        <w:t xml:space="preserve"> sammen med andre komponenter</w:t>
      </w:r>
      <w:r w:rsidR="009B7257">
        <w:rPr>
          <w:rFonts w:cs="Helvetica"/>
          <w:sz w:val="22"/>
          <w:szCs w:val="22"/>
        </w:rPr>
        <w:t xml:space="preserve"> i et aggregat</w:t>
      </w:r>
      <w:r w:rsidRPr="00093100">
        <w:rPr>
          <w:rFonts w:cs="Helvetica"/>
          <w:sz w:val="22"/>
          <w:szCs w:val="22"/>
        </w:rPr>
        <w:t xml:space="preserve"> av</w:t>
      </w:r>
      <w:r w:rsidR="009B7257">
        <w:rPr>
          <w:rFonts w:cs="Helvetica"/>
          <w:sz w:val="22"/>
          <w:szCs w:val="22"/>
        </w:rPr>
        <w:t xml:space="preserve"> en annen produsent/leverandør</w:t>
      </w:r>
      <w:r w:rsidRPr="00093100">
        <w:rPr>
          <w:rFonts w:cs="Helvetica"/>
          <w:sz w:val="22"/>
          <w:szCs w:val="22"/>
        </w:rPr>
        <w:t xml:space="preserve">. </w:t>
      </w:r>
    </w:p>
    <w:p w:rsidR="00171205" w:rsidRPr="00093100" w:rsidRDefault="0017120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</w:p>
    <w:p w:rsidR="00171205" w:rsidRPr="0000762F" w:rsidRDefault="0017120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rPrChange w:id="10" w:author="Sondre Nenseter" w:date="2010-03-07T13:19:00Z">
            <w:rPr>
              <w:rFonts w:cs="Helvetica"/>
              <w:sz w:val="22"/>
              <w:lang w:val="en-US"/>
            </w:rPr>
          </w:rPrChange>
        </w:rPr>
      </w:pPr>
      <w:r w:rsidRPr="00107799">
        <w:rPr>
          <w:rFonts w:cs="Helvetica"/>
          <w:sz w:val="22"/>
          <w:szCs w:val="22"/>
        </w:rPr>
        <w:t>Det</w:t>
      </w:r>
      <w:ins w:id="11" w:author="Sondre Nenseter" w:date="2010-03-07T13:19:00Z">
        <w:r w:rsidR="0000762F">
          <w:rPr>
            <w:rFonts w:cs="Helvetica"/>
            <w:sz w:val="22"/>
            <w:szCs w:val="22"/>
          </w:rPr>
          <w:t xml:space="preserve"> </w:t>
        </w:r>
      </w:ins>
      <w:r w:rsidRPr="00107799">
        <w:rPr>
          <w:rFonts w:cs="Helvetica"/>
          <w:sz w:val="22"/>
          <w:szCs w:val="22"/>
        </w:rPr>
        <w:t>totale</w:t>
      </w:r>
      <w:ins w:id="12" w:author="Sondre Nenseter" w:date="2010-03-07T13:19:00Z">
        <w:r w:rsidR="0000762F">
          <w:rPr>
            <w:rFonts w:cs="Helvetica"/>
            <w:sz w:val="22"/>
            <w:szCs w:val="22"/>
          </w:rPr>
          <w:t xml:space="preserve"> </w:t>
        </w:r>
      </w:ins>
      <w:r w:rsidRPr="00107799">
        <w:rPr>
          <w:rFonts w:cs="Helvetica"/>
          <w:sz w:val="22"/>
          <w:szCs w:val="22"/>
        </w:rPr>
        <w:t>markedspotensialet for leveranse</w:t>
      </w:r>
      <w:ins w:id="13" w:author="Sondre Nenseter" w:date="2010-03-07T13:19:00Z">
        <w:r w:rsidR="0000762F">
          <w:rPr>
            <w:rFonts w:cs="Helvetica"/>
            <w:sz w:val="22"/>
            <w:szCs w:val="22"/>
          </w:rPr>
          <w:t xml:space="preserve"> </w:t>
        </w:r>
      </w:ins>
      <w:r w:rsidRPr="00107799">
        <w:rPr>
          <w:rFonts w:cs="Helvetica"/>
          <w:sz w:val="22"/>
          <w:szCs w:val="22"/>
        </w:rPr>
        <w:t>av</w:t>
      </w:r>
      <w:ins w:id="14" w:author="Sondre Nenseter" w:date="2010-03-07T13:19:00Z">
        <w:r w:rsidR="0000762F">
          <w:rPr>
            <w:rFonts w:cs="Helvetica"/>
            <w:sz w:val="22"/>
            <w:szCs w:val="22"/>
          </w:rPr>
          <w:t xml:space="preserve"> </w:t>
        </w:r>
      </w:ins>
      <w:r w:rsidRPr="00107799">
        <w:rPr>
          <w:rFonts w:cs="Helvetica"/>
          <w:sz w:val="22"/>
          <w:szCs w:val="22"/>
        </w:rPr>
        <w:t>vifter</w:t>
      </w:r>
      <w:ins w:id="15" w:author="Sondre Nenseter" w:date="2010-03-07T13:19:00Z">
        <w:r w:rsidR="0000762F">
          <w:rPr>
            <w:rFonts w:cs="Helvetica"/>
            <w:sz w:val="22"/>
            <w:szCs w:val="22"/>
          </w:rPr>
          <w:t xml:space="preserve"> </w:t>
        </w:r>
      </w:ins>
      <w:r w:rsidRPr="00107799">
        <w:rPr>
          <w:rFonts w:cs="Helvetica"/>
          <w:sz w:val="22"/>
          <w:szCs w:val="22"/>
        </w:rPr>
        <w:t>til</w:t>
      </w:r>
      <w:ins w:id="16" w:author="Sondre Nenseter" w:date="2010-03-07T13:19:00Z">
        <w:r w:rsidR="0000762F">
          <w:rPr>
            <w:rFonts w:cs="Helvetica"/>
            <w:sz w:val="22"/>
            <w:szCs w:val="22"/>
          </w:rPr>
          <w:t xml:space="preserve"> </w:t>
        </w:r>
      </w:ins>
      <w:r w:rsidRPr="00107799">
        <w:rPr>
          <w:rFonts w:cs="Helvetica"/>
          <w:sz w:val="22"/>
          <w:szCs w:val="22"/>
        </w:rPr>
        <w:t>ventila</w:t>
      </w:r>
      <w:r w:rsidR="00D31D5D" w:rsidRPr="00107799">
        <w:rPr>
          <w:rFonts w:cs="Helvetica"/>
          <w:sz w:val="22"/>
          <w:szCs w:val="22"/>
        </w:rPr>
        <w:t>sjonsanlegg</w:t>
      </w:r>
      <w:r w:rsidR="009B7257" w:rsidRPr="00107799">
        <w:rPr>
          <w:rFonts w:cs="Helvetica"/>
          <w:sz w:val="22"/>
          <w:szCs w:val="22"/>
        </w:rPr>
        <w:t>, er</w:t>
      </w:r>
      <w:ins w:id="17" w:author="Sondre Nenseter" w:date="2010-03-07T13:19:00Z">
        <w:r w:rsidR="0000762F">
          <w:rPr>
            <w:rFonts w:cs="Helvetica"/>
            <w:sz w:val="22"/>
            <w:szCs w:val="22"/>
          </w:rPr>
          <w:t xml:space="preserve"> </w:t>
        </w:r>
      </w:ins>
      <w:r w:rsidRPr="00107799">
        <w:rPr>
          <w:rFonts w:cs="Helvetica"/>
          <w:sz w:val="22"/>
          <w:szCs w:val="22"/>
        </w:rPr>
        <w:t>anslått</w:t>
      </w:r>
      <w:ins w:id="18" w:author="Sondre Nenseter" w:date="2010-03-07T13:19:00Z">
        <w:r w:rsidR="0000762F">
          <w:rPr>
            <w:rFonts w:cs="Helvetica"/>
            <w:sz w:val="22"/>
            <w:szCs w:val="22"/>
          </w:rPr>
          <w:t xml:space="preserve"> </w:t>
        </w:r>
      </w:ins>
      <w:r w:rsidRPr="00107799">
        <w:rPr>
          <w:rFonts w:cs="Helvetica"/>
          <w:sz w:val="22"/>
          <w:szCs w:val="22"/>
        </w:rPr>
        <w:t>til å være</w:t>
      </w:r>
      <w:ins w:id="19" w:author="Sondre Nenseter" w:date="2010-03-07T13:19:00Z">
        <w:r w:rsidR="0000762F">
          <w:rPr>
            <w:rFonts w:cs="Helvetica"/>
            <w:sz w:val="22"/>
            <w:szCs w:val="22"/>
          </w:rPr>
          <w:t xml:space="preserve"> </w:t>
        </w:r>
      </w:ins>
      <w:r w:rsidRPr="00107799">
        <w:rPr>
          <w:rFonts w:cs="Helvetica"/>
          <w:sz w:val="22"/>
          <w:szCs w:val="22"/>
        </w:rPr>
        <w:t>i</w:t>
      </w:r>
      <w:ins w:id="20" w:author="Sondre Nenseter" w:date="2010-03-07T13:19:00Z">
        <w:r w:rsidR="0000762F">
          <w:rPr>
            <w:rFonts w:cs="Helvetica"/>
            <w:sz w:val="22"/>
            <w:szCs w:val="22"/>
          </w:rPr>
          <w:t xml:space="preserve"> </w:t>
        </w:r>
      </w:ins>
      <w:r w:rsidRPr="00107799">
        <w:rPr>
          <w:rFonts w:cs="Helvetica"/>
          <w:sz w:val="22"/>
          <w:szCs w:val="22"/>
        </w:rPr>
        <w:t>underkant</w:t>
      </w:r>
      <w:ins w:id="21" w:author="Sondre Nenseter" w:date="2010-03-07T13:19:00Z">
        <w:r w:rsidR="0000762F">
          <w:rPr>
            <w:rFonts w:cs="Helvetica"/>
            <w:sz w:val="22"/>
            <w:szCs w:val="22"/>
          </w:rPr>
          <w:t xml:space="preserve"> </w:t>
        </w:r>
      </w:ins>
      <w:r w:rsidRPr="00107799">
        <w:rPr>
          <w:rFonts w:cs="Helvetica"/>
          <w:sz w:val="22"/>
          <w:szCs w:val="22"/>
        </w:rPr>
        <w:t>av 150 MNOK årlig</w:t>
      </w:r>
      <w:ins w:id="22" w:author="Sondre Nenseter" w:date="2010-03-07T13:20:00Z">
        <w:r w:rsidR="0000762F">
          <w:rPr>
            <w:rFonts w:cs="Helvetica"/>
            <w:sz w:val="22"/>
            <w:szCs w:val="22"/>
          </w:rPr>
          <w:t xml:space="preserve"> </w:t>
        </w:r>
      </w:ins>
      <w:r w:rsidRPr="00107799">
        <w:rPr>
          <w:rFonts w:cs="Helvetica"/>
          <w:sz w:val="22"/>
          <w:szCs w:val="22"/>
        </w:rPr>
        <w:t>i</w:t>
      </w:r>
      <w:ins w:id="23" w:author="Sondre Nenseter" w:date="2010-03-07T13:20:00Z">
        <w:r w:rsidR="0000762F">
          <w:rPr>
            <w:rFonts w:cs="Helvetica"/>
            <w:sz w:val="22"/>
            <w:szCs w:val="22"/>
          </w:rPr>
          <w:t xml:space="preserve"> </w:t>
        </w:r>
      </w:ins>
      <w:r w:rsidRPr="00107799">
        <w:rPr>
          <w:rFonts w:cs="Helvetica"/>
          <w:sz w:val="22"/>
          <w:szCs w:val="22"/>
        </w:rPr>
        <w:t>Norge, og</w:t>
      </w:r>
      <w:ins w:id="24" w:author="Sondre Nenseter" w:date="2010-03-07T13:20:00Z">
        <w:r w:rsidR="0000762F">
          <w:rPr>
            <w:rFonts w:cs="Helvetica"/>
            <w:sz w:val="22"/>
            <w:szCs w:val="22"/>
          </w:rPr>
          <w:t xml:space="preserve"> </w:t>
        </w:r>
      </w:ins>
      <w:r w:rsidRPr="00107799">
        <w:rPr>
          <w:rFonts w:cs="Helvetica"/>
          <w:sz w:val="22"/>
          <w:szCs w:val="22"/>
        </w:rPr>
        <w:t>rundt 4000 MNOK i</w:t>
      </w:r>
      <w:ins w:id="25" w:author="Sondre Nenseter" w:date="2010-03-07T13:20:00Z">
        <w:r w:rsidR="0000762F">
          <w:rPr>
            <w:rFonts w:cs="Helvetica"/>
            <w:sz w:val="22"/>
            <w:szCs w:val="22"/>
          </w:rPr>
          <w:t xml:space="preserve"> </w:t>
        </w:r>
      </w:ins>
      <w:r w:rsidRPr="00107799">
        <w:rPr>
          <w:rFonts w:cs="Helvetica"/>
          <w:sz w:val="22"/>
          <w:szCs w:val="22"/>
        </w:rPr>
        <w:t xml:space="preserve">Europa. </w:t>
      </w:r>
      <w:r w:rsidR="00535328" w:rsidRPr="00535328">
        <w:rPr>
          <w:rFonts w:cs="Helvetica"/>
          <w:sz w:val="22"/>
          <w:szCs w:val="22"/>
          <w:rPrChange w:id="26" w:author="Sondre Nenseter" w:date="2010-03-07T13:19:00Z">
            <w:rPr>
              <w:rFonts w:cs="Helvetica"/>
              <w:sz w:val="22"/>
              <w:szCs w:val="22"/>
              <w:lang w:val="en-US"/>
            </w:rPr>
          </w:rPrChange>
        </w:rPr>
        <w:t>(Kilde: ES)</w:t>
      </w:r>
    </w:p>
    <w:p w:rsidR="00171205" w:rsidRPr="0000762F" w:rsidRDefault="0017120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  <w:rPrChange w:id="27" w:author="Sondre Nenseter" w:date="2010-03-07T13:19:00Z">
            <w:rPr>
              <w:rFonts w:cs="Helvetica"/>
              <w:sz w:val="22"/>
              <w:szCs w:val="22"/>
              <w:lang w:val="en-US"/>
            </w:rPr>
          </w:rPrChange>
        </w:rPr>
      </w:pPr>
    </w:p>
    <w:p w:rsidR="00171205" w:rsidRPr="0000762F" w:rsidRDefault="009B7257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  <w:r w:rsidRPr="0000762F">
        <w:rPr>
          <w:rFonts w:cs="Helvetica"/>
          <w:sz w:val="22"/>
          <w:szCs w:val="22"/>
        </w:rPr>
        <w:t>Det</w:t>
      </w:r>
      <w:ins w:id="28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er et stort</w:t>
      </w:r>
      <w:ins w:id="29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antall</w:t>
      </w:r>
      <w:ins w:id="30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vifteprodusenter</w:t>
      </w:r>
      <w:ins w:id="31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på</w:t>
      </w:r>
      <w:ins w:id="32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verdensbasis</w:t>
      </w:r>
      <w:r w:rsidR="00171205" w:rsidRPr="0000762F">
        <w:rPr>
          <w:rFonts w:cs="Helvetica"/>
          <w:sz w:val="22"/>
          <w:szCs w:val="22"/>
        </w:rPr>
        <w:t>. Den største</w:t>
      </w:r>
      <w:ins w:id="33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="00171205" w:rsidRPr="0000762F">
        <w:rPr>
          <w:rFonts w:cs="Helvetica"/>
          <w:sz w:val="22"/>
          <w:szCs w:val="22"/>
        </w:rPr>
        <w:t>i</w:t>
      </w:r>
      <w:ins w:id="34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="00171205" w:rsidRPr="0000762F">
        <w:rPr>
          <w:rFonts w:cs="Helvetica"/>
          <w:sz w:val="22"/>
          <w:szCs w:val="22"/>
        </w:rPr>
        <w:t>Skandinavia</w:t>
      </w:r>
      <w:ins w:id="35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="00171205" w:rsidRPr="0000762F">
        <w:rPr>
          <w:rFonts w:cs="Helvetica"/>
          <w:sz w:val="22"/>
          <w:szCs w:val="22"/>
        </w:rPr>
        <w:t>er</w:t>
      </w:r>
      <w:ins w:id="36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proofErr w:type="spellStart"/>
      <w:r w:rsidR="00171205" w:rsidRPr="0000762F">
        <w:rPr>
          <w:rFonts w:cs="Helvetica"/>
          <w:sz w:val="22"/>
          <w:szCs w:val="22"/>
        </w:rPr>
        <w:t>Fläkt</w:t>
      </w:r>
      <w:proofErr w:type="spellEnd"/>
      <w:r w:rsidR="00171205" w:rsidRPr="0000762F">
        <w:rPr>
          <w:rFonts w:cs="Helvetica"/>
          <w:sz w:val="22"/>
          <w:szCs w:val="22"/>
        </w:rPr>
        <w:t xml:space="preserve"> Woods, </w:t>
      </w:r>
      <w:r w:rsidRPr="0000762F">
        <w:rPr>
          <w:rFonts w:cs="Helvetica"/>
          <w:sz w:val="22"/>
          <w:szCs w:val="22"/>
        </w:rPr>
        <w:t>som</w:t>
      </w:r>
      <w:ins w:id="37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er</w:t>
      </w:r>
      <w:ins w:id="38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="00171205" w:rsidRPr="0000762F">
        <w:rPr>
          <w:rFonts w:cs="Helvetica"/>
          <w:sz w:val="22"/>
          <w:szCs w:val="22"/>
        </w:rPr>
        <w:t>representert</w:t>
      </w:r>
      <w:ins w:id="39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="00171205" w:rsidRPr="0000762F">
        <w:rPr>
          <w:rFonts w:cs="Helvetica"/>
          <w:sz w:val="22"/>
          <w:szCs w:val="22"/>
        </w:rPr>
        <w:t>i 95 land. De leverer</w:t>
      </w:r>
      <w:ins w:id="40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="00171205" w:rsidRPr="0000762F">
        <w:rPr>
          <w:rFonts w:cs="Helvetica"/>
          <w:sz w:val="22"/>
          <w:szCs w:val="22"/>
        </w:rPr>
        <w:t>vifter</w:t>
      </w:r>
      <w:ins w:id="41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="00171205" w:rsidRPr="0000762F">
        <w:rPr>
          <w:rFonts w:cs="Helvetica"/>
          <w:sz w:val="22"/>
          <w:szCs w:val="22"/>
        </w:rPr>
        <w:t>til</w:t>
      </w:r>
      <w:ins w:id="42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norske</w:t>
      </w:r>
      <w:ins w:id="43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proofErr w:type="spellStart"/>
      <w:r w:rsidR="00171205" w:rsidRPr="0000762F">
        <w:rPr>
          <w:rFonts w:cs="Helvetica"/>
          <w:sz w:val="22"/>
          <w:szCs w:val="22"/>
        </w:rPr>
        <w:t>Novema</w:t>
      </w:r>
      <w:proofErr w:type="spellEnd"/>
      <w:r w:rsidR="00171205" w:rsidRPr="0000762F">
        <w:rPr>
          <w:rFonts w:cs="Helvetica"/>
          <w:sz w:val="22"/>
          <w:szCs w:val="22"/>
        </w:rPr>
        <w:t>, og</w:t>
      </w:r>
      <w:ins w:id="44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="00171205" w:rsidRPr="0000762F">
        <w:rPr>
          <w:rFonts w:cs="Helvetica"/>
          <w:sz w:val="22"/>
          <w:szCs w:val="22"/>
        </w:rPr>
        <w:t>har</w:t>
      </w:r>
      <w:ins w:id="45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om lag 20 % av</w:t>
      </w:r>
      <w:ins w:id="46" w:author="Sondre Nenseter" w:date="2010-03-07T13:20:00Z">
        <w:r w:rsidR="00B04A08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markedsandelen her i</w:t>
      </w:r>
      <w:ins w:id="47" w:author="Sondre Nenseter" w:date="2010-03-07T13:21:00Z">
        <w:r w:rsidR="00B04A08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landet</w:t>
      </w:r>
      <w:r w:rsidR="00171205" w:rsidRPr="0000762F">
        <w:rPr>
          <w:rFonts w:cs="Helvetica"/>
          <w:sz w:val="22"/>
          <w:szCs w:val="22"/>
        </w:rPr>
        <w:t xml:space="preserve">. </w:t>
      </w:r>
    </w:p>
    <w:p w:rsidR="00D31D5D" w:rsidRPr="00093100" w:rsidRDefault="00D31D5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</w:p>
    <w:p w:rsidR="00B04A08" w:rsidRPr="00AD4C19" w:rsidRDefault="00AD4C19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FF0000"/>
          <w:sz w:val="22"/>
          <w:szCs w:val="22"/>
        </w:rPr>
      </w:pPr>
      <w:del w:id="48" w:author="Sondre Nenseter" w:date="2010-03-07T13:25:00Z">
        <w:r w:rsidDel="00B04A08">
          <w:rPr>
            <w:rFonts w:cs="Helvetica"/>
            <w:sz w:val="22"/>
            <w:szCs w:val="22"/>
          </w:rPr>
          <w:delText xml:space="preserve">I dag benyttes vifter på mange forskjellige bruksområder, og det er naturlig å anta at markedet kan utvides betraktelig med å utføre virkningsgradsforbedring på disse. </w:delText>
        </w:r>
      </w:del>
      <w:ins w:id="49" w:author="Sondre Nenseter" w:date="2010-03-07T13:22:00Z">
        <w:r w:rsidR="00B04A08">
          <w:rPr>
            <w:rFonts w:cs="Helvetica"/>
            <w:sz w:val="22"/>
            <w:szCs w:val="22"/>
          </w:rPr>
          <w:t>Vifter b</w:t>
        </w:r>
      </w:ins>
      <w:ins w:id="50" w:author="Sondre Nenseter" w:date="2010-03-07T13:23:00Z">
        <w:r w:rsidR="00B04A08">
          <w:rPr>
            <w:rFonts w:cs="Helvetica"/>
            <w:sz w:val="22"/>
            <w:szCs w:val="22"/>
          </w:rPr>
          <w:t>enyttes også</w:t>
        </w:r>
      </w:ins>
      <w:ins w:id="51" w:author="Sondre Nenseter" w:date="2010-03-07T13:22:00Z">
        <w:r w:rsidR="00B04A08">
          <w:rPr>
            <w:rFonts w:cs="Helvetica"/>
            <w:sz w:val="22"/>
            <w:szCs w:val="22"/>
          </w:rPr>
          <w:t xml:space="preserve"> på andre områder enn i ventilasjonsanlegg</w:t>
        </w:r>
      </w:ins>
      <w:ins w:id="52" w:author="Sondre Nenseter" w:date="2010-03-07T13:23:00Z">
        <w:r w:rsidR="00B04A08">
          <w:rPr>
            <w:rFonts w:cs="Helvetica"/>
            <w:sz w:val="22"/>
            <w:szCs w:val="22"/>
          </w:rPr>
          <w:t xml:space="preserve">, for eksempel tunnelvifter. </w:t>
        </w:r>
      </w:ins>
      <w:ins w:id="53" w:author="Sondre Nenseter" w:date="2010-03-07T13:24:00Z">
        <w:r w:rsidR="00B04A08">
          <w:rPr>
            <w:rFonts w:cs="Helvetica"/>
            <w:sz w:val="22"/>
            <w:szCs w:val="22"/>
          </w:rPr>
          <w:t>De samme grunnprinsippene i virkningsgradsforbedring kan overføres hit, og dermed utvide markedet betraktelig.</w:t>
        </w:r>
      </w:ins>
    </w:p>
    <w:p w:rsidR="00B33792" w:rsidDel="00A57AF7" w:rsidRDefault="00B33792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del w:id="54" w:author="Lien, Kjell Erik" w:date="2010-03-11T17:11:00Z"/>
          <w:rFonts w:cs="Helvetica"/>
          <w:sz w:val="22"/>
          <w:szCs w:val="22"/>
        </w:rPr>
      </w:pPr>
    </w:p>
    <w:p w:rsidR="00AD4C19" w:rsidRPr="00B33792" w:rsidDel="00A57AF7" w:rsidRDefault="00B33792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del w:id="55" w:author="Lien, Kjell Erik" w:date="2010-03-11T17:11:00Z"/>
          <w:rFonts w:cs="Helvetica"/>
          <w:color w:val="FF0000"/>
          <w:sz w:val="22"/>
          <w:szCs w:val="22"/>
        </w:rPr>
      </w:pPr>
      <w:del w:id="56" w:author="Lien, Kjell Erik" w:date="2010-03-11T17:11:00Z">
        <w:r w:rsidRPr="00B33792" w:rsidDel="00A57AF7">
          <w:rPr>
            <w:rFonts w:cs="Helvetica"/>
            <w:color w:val="FF0000"/>
            <w:sz w:val="22"/>
            <w:szCs w:val="22"/>
          </w:rPr>
          <w:delText xml:space="preserve">Kommentar: Her er det en del ymse i setningsoppbyggingen. </w:delText>
        </w:r>
      </w:del>
      <w:ins w:id="57" w:author="Sondre Nenseter" w:date="2010-03-07T13:21:00Z">
        <w:del w:id="58" w:author="Lien, Kjell Erik" w:date="2010-03-11T17:11:00Z">
          <w:r w:rsidR="00B04A08" w:rsidDel="00A57AF7">
            <w:rPr>
              <w:rFonts w:cs="Helvetica"/>
              <w:color w:val="FF0000"/>
              <w:sz w:val="22"/>
              <w:szCs w:val="22"/>
            </w:rPr>
            <w:delText xml:space="preserve">Hehe </w:delText>
          </w:r>
        </w:del>
      </w:ins>
      <w:ins w:id="59" w:author="Sondre Nenseter" w:date="2010-03-07T13:22:00Z">
        <w:del w:id="60" w:author="Lien, Kjell Erik" w:date="2010-03-11T17:11:00Z">
          <w:r w:rsidR="00B04A08" w:rsidDel="00A57AF7">
            <w:rPr>
              <w:rFonts w:cs="Helvetica"/>
              <w:color w:val="FF0000"/>
              <w:sz w:val="22"/>
              <w:szCs w:val="22"/>
            </w:rPr>
            <w:delText>”</w:delText>
          </w:r>
        </w:del>
      </w:ins>
      <w:ins w:id="61" w:author="Sondre Nenseter" w:date="2010-03-07T13:21:00Z">
        <w:del w:id="62" w:author="Lien, Kjell Erik" w:date="2010-03-11T17:11:00Z">
          <w:r w:rsidR="00B04A08" w:rsidDel="00A57AF7">
            <w:rPr>
              <w:rFonts w:cs="Helvetica"/>
              <w:color w:val="FF0000"/>
              <w:sz w:val="22"/>
              <w:szCs w:val="22"/>
            </w:rPr>
            <w:delText>idag ben</w:delText>
          </w:r>
        </w:del>
      </w:ins>
      <w:ins w:id="63" w:author="Sondre Nenseter" w:date="2010-03-07T13:25:00Z">
        <w:del w:id="64" w:author="Lien, Kjell Erik" w:date="2010-03-11T17:11:00Z">
          <w:r w:rsidR="00B04A08" w:rsidDel="00A57AF7">
            <w:rPr>
              <w:rFonts w:cs="Helvetica"/>
              <w:color w:val="FF0000"/>
              <w:sz w:val="22"/>
              <w:szCs w:val="22"/>
            </w:rPr>
            <w:delText>ytt</w:delText>
          </w:r>
        </w:del>
      </w:ins>
      <w:ins w:id="65" w:author="Sondre Nenseter" w:date="2010-03-07T13:21:00Z">
        <w:del w:id="66" w:author="Lien, Kjell Erik" w:date="2010-03-11T17:11:00Z">
          <w:r w:rsidR="00B04A08" w:rsidDel="00A57AF7">
            <w:rPr>
              <w:rFonts w:cs="Helvetica"/>
              <w:color w:val="FF0000"/>
              <w:sz w:val="22"/>
              <w:szCs w:val="22"/>
            </w:rPr>
            <w:delText>es vifter på mange bruksområder</w:delText>
          </w:r>
        </w:del>
      </w:ins>
      <w:ins w:id="67" w:author="Sondre Nenseter" w:date="2010-03-07T13:22:00Z">
        <w:del w:id="68" w:author="Lien, Kjell Erik" w:date="2010-03-11T17:11:00Z">
          <w:r w:rsidR="00B04A08" w:rsidDel="00A57AF7">
            <w:rPr>
              <w:rFonts w:cs="Helvetica"/>
              <w:color w:val="FF0000"/>
              <w:sz w:val="22"/>
              <w:szCs w:val="22"/>
            </w:rPr>
            <w:delText>”</w:delText>
          </w:r>
        </w:del>
      </w:ins>
      <w:ins w:id="69" w:author="Sondre Nenseter" w:date="2010-03-07T13:21:00Z">
        <w:del w:id="70" w:author="Lien, Kjell Erik" w:date="2010-03-11T17:11:00Z">
          <w:r w:rsidR="00B04A08" w:rsidDel="00A57AF7">
            <w:rPr>
              <w:rFonts w:cs="Helvetica"/>
              <w:color w:val="FF0000"/>
              <w:sz w:val="22"/>
              <w:szCs w:val="22"/>
            </w:rPr>
            <w:delText>.</w:delText>
          </w:r>
        </w:del>
      </w:ins>
    </w:p>
    <w:p w:rsidR="00D31D5D" w:rsidRPr="00093100" w:rsidRDefault="00D31D5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</w:p>
    <w:p w:rsidR="00D31D5D" w:rsidRPr="00093100" w:rsidRDefault="00D31D5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sz w:val="22"/>
        </w:rPr>
      </w:pPr>
      <w:r w:rsidRPr="00093100">
        <w:rPr>
          <w:rFonts w:cs="Helvetica"/>
          <w:b/>
          <w:sz w:val="22"/>
        </w:rPr>
        <w:t>Lønnsomhet</w:t>
      </w:r>
    </w:p>
    <w:p w:rsidR="00D31D5D" w:rsidRPr="00093100" w:rsidRDefault="00D31D5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  <w:r w:rsidRPr="00093100">
        <w:rPr>
          <w:rFonts w:cs="Helvetica"/>
          <w:sz w:val="22"/>
          <w:szCs w:val="22"/>
        </w:rPr>
        <w:t xml:space="preserve">Kunden vil, med antatt </w:t>
      </w:r>
      <w:del w:id="71" w:author="Lien, Kjell Erik" w:date="2010-03-11T17:13:00Z">
        <w:r w:rsidRPr="00093100" w:rsidDel="00A57AF7">
          <w:rPr>
            <w:rFonts w:cs="Helvetica"/>
            <w:sz w:val="22"/>
            <w:szCs w:val="22"/>
          </w:rPr>
          <w:delText xml:space="preserve">20 </w:delText>
        </w:r>
      </w:del>
      <w:ins w:id="72" w:author="Lien, Kjell Erik" w:date="2010-03-11T17:13:00Z">
        <w:r w:rsidR="00A57AF7">
          <w:rPr>
            <w:rFonts w:cs="Helvetica"/>
            <w:sz w:val="22"/>
            <w:szCs w:val="22"/>
          </w:rPr>
          <w:t>3</w:t>
        </w:r>
        <w:r w:rsidR="00A57AF7" w:rsidRPr="00093100">
          <w:rPr>
            <w:rFonts w:cs="Helvetica"/>
            <w:sz w:val="22"/>
            <w:szCs w:val="22"/>
          </w:rPr>
          <w:t xml:space="preserve">0 </w:t>
        </w:r>
      </w:ins>
      <w:r w:rsidRPr="00093100">
        <w:rPr>
          <w:rFonts w:cs="Helvetica"/>
          <w:sz w:val="22"/>
          <w:szCs w:val="22"/>
        </w:rPr>
        <w:t xml:space="preserve">% økt virkningsgrad, kunne redusere energiforbruket til ventilasjonssystemet med </w:t>
      </w:r>
      <w:del w:id="73" w:author="Lien, Kjell Erik" w:date="2010-03-11T17:13:00Z">
        <w:r w:rsidRPr="00093100" w:rsidDel="00A57AF7">
          <w:rPr>
            <w:rFonts w:cs="Helvetica"/>
            <w:sz w:val="22"/>
            <w:szCs w:val="22"/>
          </w:rPr>
          <w:delText>6</w:delText>
        </w:r>
      </w:del>
      <w:ins w:id="74" w:author="Lien, Kjell Erik" w:date="2010-03-11T17:14:00Z">
        <w:r w:rsidR="00A57AF7">
          <w:rPr>
            <w:rFonts w:cs="Helvetica"/>
            <w:sz w:val="22"/>
            <w:szCs w:val="22"/>
          </w:rPr>
          <w:t>9</w:t>
        </w:r>
      </w:ins>
      <w:r w:rsidRPr="00093100">
        <w:rPr>
          <w:rFonts w:cs="Helvetica"/>
          <w:sz w:val="22"/>
          <w:szCs w:val="22"/>
        </w:rPr>
        <w:t>-</w:t>
      </w:r>
      <w:del w:id="75" w:author="Lien, Kjell Erik" w:date="2010-03-11T17:14:00Z">
        <w:r w:rsidRPr="00093100" w:rsidDel="00A57AF7">
          <w:rPr>
            <w:rFonts w:cs="Helvetica"/>
            <w:sz w:val="22"/>
            <w:szCs w:val="22"/>
          </w:rPr>
          <w:delText xml:space="preserve">7 </w:delText>
        </w:r>
      </w:del>
      <w:ins w:id="76" w:author="Lien, Kjell Erik" w:date="2010-03-11T17:14:00Z">
        <w:r w:rsidR="00A57AF7">
          <w:rPr>
            <w:rFonts w:cs="Helvetica"/>
            <w:sz w:val="22"/>
            <w:szCs w:val="22"/>
          </w:rPr>
          <w:t>11</w:t>
        </w:r>
        <w:r w:rsidR="00A57AF7" w:rsidRPr="00093100">
          <w:rPr>
            <w:rFonts w:cs="Helvetica"/>
            <w:sz w:val="22"/>
            <w:szCs w:val="22"/>
          </w:rPr>
          <w:t xml:space="preserve"> </w:t>
        </w:r>
      </w:ins>
      <w:r w:rsidRPr="00093100">
        <w:rPr>
          <w:rFonts w:cs="Helvetica"/>
          <w:sz w:val="22"/>
          <w:szCs w:val="22"/>
        </w:rPr>
        <w:t>%.</w:t>
      </w:r>
    </w:p>
    <w:p w:rsidR="00D31D5D" w:rsidRPr="00093100" w:rsidRDefault="00D31D5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sz w:val="22"/>
        </w:rPr>
      </w:pPr>
    </w:p>
    <w:p w:rsidR="00D31D5D" w:rsidRPr="00093100" w:rsidRDefault="00D31D5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  <w:r w:rsidRPr="00093100">
        <w:rPr>
          <w:rFonts w:cs="Helvetica"/>
          <w:sz w:val="22"/>
        </w:rPr>
        <w:t xml:space="preserve">Eksempel </w:t>
      </w:r>
      <w:r w:rsidR="00AD4C19">
        <w:rPr>
          <w:rFonts w:cs="Helvetica"/>
          <w:sz w:val="22"/>
        </w:rPr>
        <w:t>på</w:t>
      </w:r>
      <w:r w:rsidRPr="00093100">
        <w:rPr>
          <w:rFonts w:cs="Helvetica"/>
          <w:sz w:val="22"/>
        </w:rPr>
        <w:t xml:space="preserve"> ettermontering</w:t>
      </w:r>
      <w:ins w:id="77" w:author="Lien, Kjell Erik" w:date="2010-03-11T17:12:00Z">
        <w:r w:rsidR="00A57AF7">
          <w:rPr>
            <w:rFonts w:cs="Helvetica"/>
            <w:sz w:val="22"/>
          </w:rPr>
          <w:t xml:space="preserve"> av ny viftetype</w:t>
        </w:r>
      </w:ins>
      <w:r w:rsidRPr="00093100">
        <w:rPr>
          <w:rFonts w:cs="Helvetica"/>
          <w:sz w:val="22"/>
        </w:rPr>
        <w:t>:</w:t>
      </w:r>
    </w:p>
    <w:p w:rsidR="00D31D5D" w:rsidRPr="00093100" w:rsidRDefault="00D31D5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</w:p>
    <w:p w:rsidR="00D31D5D" w:rsidRPr="00093100" w:rsidDel="00A57AF7" w:rsidRDefault="00D31D5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del w:id="78" w:author="Lien, Kjell Erik" w:date="2010-03-11T17:15:00Z"/>
          <w:rFonts w:cs="Helvetica"/>
          <w:sz w:val="22"/>
        </w:rPr>
      </w:pPr>
      <w:r w:rsidRPr="00093100">
        <w:rPr>
          <w:rFonts w:cs="Helvetica"/>
          <w:sz w:val="22"/>
        </w:rPr>
        <w:t>Et næringsbygg på</w:t>
      </w:r>
      <w:ins w:id="79" w:author="Sondre Nenseter" w:date="2010-03-07T13:27:00Z">
        <w:r w:rsidR="00B04A08">
          <w:rPr>
            <w:rFonts w:cs="Helvetica"/>
            <w:sz w:val="22"/>
          </w:rPr>
          <w:t xml:space="preserve"> </w:t>
        </w:r>
      </w:ins>
      <w:del w:id="80" w:author="Sondre Nenseter" w:date="2010-03-07T13:27:00Z">
        <w:r w:rsidRPr="00093100" w:rsidDel="00B04A08">
          <w:rPr>
            <w:rFonts w:cs="Helvetica"/>
            <w:sz w:val="22"/>
          </w:rPr>
          <w:delText>1000</w:delText>
        </w:r>
      </w:del>
      <w:ins w:id="81" w:author="Sondre Nenseter" w:date="2010-03-07T13:27:00Z">
        <w:r w:rsidR="00B04A08">
          <w:rPr>
            <w:rFonts w:cs="Helvetica"/>
            <w:sz w:val="22"/>
          </w:rPr>
          <w:t>5,000</w:t>
        </w:r>
      </w:ins>
      <w:r w:rsidRPr="00093100">
        <w:rPr>
          <w:rFonts w:cs="Helvetica"/>
          <w:sz w:val="22"/>
        </w:rPr>
        <w:t>m</w:t>
      </w:r>
      <w:r w:rsidRPr="00093100">
        <w:rPr>
          <w:rFonts w:cs="Helvetica"/>
          <w:sz w:val="22"/>
          <w:vertAlign w:val="superscript"/>
        </w:rPr>
        <w:t>2</w:t>
      </w:r>
      <w:r w:rsidRPr="00093100">
        <w:rPr>
          <w:rFonts w:cs="Helvetica"/>
          <w:sz w:val="22"/>
        </w:rPr>
        <w:t xml:space="preserve"> vil i et normalt driftsår ha et forbruk på ca </w:t>
      </w:r>
      <w:del w:id="82" w:author="Sondre Nenseter" w:date="2010-03-07T13:26:00Z">
        <w:r w:rsidRPr="00A57AF7" w:rsidDel="00B04A08">
          <w:rPr>
            <w:rFonts w:cs="Helvetica"/>
            <w:sz w:val="22"/>
            <w:rPrChange w:id="83" w:author="Lien, Kjell Erik" w:date="2010-03-11T17:15:00Z">
              <w:rPr>
                <w:rFonts w:cs="Helvetica"/>
                <w:color w:val="FF0000"/>
                <w:sz w:val="22"/>
              </w:rPr>
            </w:rPrChange>
          </w:rPr>
          <w:delText xml:space="preserve">?? </w:delText>
        </w:r>
      </w:del>
      <w:ins w:id="84" w:author="Sondre Nenseter" w:date="2010-03-07T13:28:00Z">
        <w:r w:rsidR="00B04A08" w:rsidRPr="00A57AF7">
          <w:rPr>
            <w:rFonts w:cs="Helvetica"/>
            <w:sz w:val="22"/>
            <w:rPrChange w:id="85" w:author="Lien, Kjell Erik" w:date="2010-03-11T17:15:00Z">
              <w:rPr>
                <w:rFonts w:cs="Helvetica"/>
                <w:color w:val="FF0000"/>
                <w:sz w:val="22"/>
              </w:rPr>
            </w:rPrChange>
          </w:rPr>
          <w:t>1,0</w:t>
        </w:r>
      </w:ins>
      <w:ins w:id="86" w:author="Sondre Nenseter" w:date="2010-03-07T13:26:00Z">
        <w:r w:rsidR="00B04A08" w:rsidRPr="00A57AF7">
          <w:rPr>
            <w:rFonts w:cs="Helvetica"/>
            <w:sz w:val="22"/>
            <w:rPrChange w:id="87" w:author="Lien, Kjell Erik" w:date="2010-03-11T17:15:00Z">
              <w:rPr>
                <w:rFonts w:cs="Helvetica"/>
                <w:color w:val="FF0000"/>
                <w:sz w:val="22"/>
              </w:rPr>
            </w:rPrChange>
          </w:rPr>
          <w:t>00,000</w:t>
        </w:r>
        <w:r w:rsidR="00B04A08" w:rsidRPr="00AD4C19">
          <w:rPr>
            <w:rFonts w:cs="Helvetica"/>
            <w:color w:val="FF0000"/>
            <w:sz w:val="22"/>
          </w:rPr>
          <w:t xml:space="preserve"> </w:t>
        </w:r>
      </w:ins>
      <w:r w:rsidRPr="00093100">
        <w:rPr>
          <w:rFonts w:cs="Helvetica"/>
          <w:sz w:val="22"/>
        </w:rPr>
        <w:t>kWh</w:t>
      </w:r>
      <w:ins w:id="88" w:author="Lien, Kjell Erik" w:date="2010-03-11T17:11:00Z">
        <w:r w:rsidR="00A57AF7">
          <w:rPr>
            <w:rFonts w:cs="Helvetica"/>
            <w:sz w:val="22"/>
          </w:rPr>
          <w:t xml:space="preserve">. </w:t>
        </w:r>
      </w:ins>
      <w:del w:id="89" w:author="Lien, Kjell Erik" w:date="2010-03-08T11:09:00Z">
        <w:r w:rsidRPr="00093100" w:rsidDel="00CC05AA">
          <w:rPr>
            <w:rFonts w:cs="Helvetica"/>
            <w:sz w:val="22"/>
          </w:rPr>
          <w:delText>/m</w:delText>
        </w:r>
        <w:r w:rsidRPr="00093100" w:rsidDel="00CC05AA">
          <w:rPr>
            <w:rFonts w:cs="Helvetica"/>
            <w:sz w:val="22"/>
            <w:vertAlign w:val="superscript"/>
          </w:rPr>
          <w:delText>2</w:delText>
        </w:r>
        <w:r w:rsidRPr="00093100" w:rsidDel="00CC05AA">
          <w:rPr>
            <w:rFonts w:cs="Helvetica"/>
            <w:sz w:val="22"/>
          </w:rPr>
          <w:delText xml:space="preserve">. </w:delText>
        </w:r>
      </w:del>
      <w:r w:rsidRPr="00093100">
        <w:rPr>
          <w:rFonts w:cs="Helvetica"/>
          <w:sz w:val="22"/>
        </w:rPr>
        <w:t>Med et konservativt anslag vil 12</w:t>
      </w:r>
      <w:ins w:id="90" w:author="Lien, Kjell Erik" w:date="2010-03-11T17:25:00Z">
        <w:r w:rsidR="006F0C57">
          <w:rPr>
            <w:rFonts w:cs="Helvetica"/>
            <w:sz w:val="22"/>
          </w:rPr>
          <w:t xml:space="preserve"> </w:t>
        </w:r>
      </w:ins>
      <w:r w:rsidRPr="00093100">
        <w:rPr>
          <w:rFonts w:cs="Helvetica"/>
          <w:sz w:val="22"/>
        </w:rPr>
        <w:t>% gå til å drifte de to viftene som er nødvendig for god ventilasjon</w:t>
      </w:r>
      <w:proofErr w:type="gramStart"/>
      <w:ins w:id="91" w:author="Lien, Kjell Erik" w:date="2010-03-11T17:15:00Z">
        <w:r w:rsidR="00A57AF7">
          <w:rPr>
            <w:rFonts w:cs="Helvetica"/>
            <w:sz w:val="22"/>
          </w:rPr>
          <w:t xml:space="preserve"> </w:t>
        </w:r>
      </w:ins>
      <w:r w:rsidRPr="00093100">
        <w:rPr>
          <w:rFonts w:cs="Helvetica"/>
          <w:sz w:val="22"/>
        </w:rPr>
        <w:t>(</w:t>
      </w:r>
      <w:del w:id="92" w:author="Lien, Kjell Erik" w:date="2010-03-11T17:17:00Z">
        <w:r w:rsidRPr="00093100" w:rsidDel="00A57AF7">
          <w:rPr>
            <w:rFonts w:cs="Helvetica"/>
            <w:sz w:val="22"/>
          </w:rPr>
          <w:delText xml:space="preserve">Ref </w:delText>
        </w:r>
      </w:del>
      <w:ins w:id="93" w:author="Lien, Kjell Erik" w:date="2010-03-11T17:17:00Z">
        <w:r w:rsidR="00A57AF7">
          <w:rPr>
            <w:rFonts w:cs="Helvetica"/>
            <w:sz w:val="22"/>
          </w:rPr>
          <w:t>r</w:t>
        </w:r>
        <w:r w:rsidR="00A57AF7" w:rsidRPr="00093100">
          <w:rPr>
            <w:rFonts w:cs="Helvetica"/>
            <w:sz w:val="22"/>
          </w:rPr>
          <w:t>ef</w:t>
        </w:r>
        <w:r w:rsidR="00A57AF7">
          <w:rPr>
            <w:rFonts w:cs="Helvetica"/>
            <w:sz w:val="22"/>
          </w:rPr>
          <w:t>.</w:t>
        </w:r>
        <w:proofErr w:type="gramEnd"/>
        <w:r w:rsidR="00A57AF7" w:rsidRPr="00093100">
          <w:rPr>
            <w:rFonts w:cs="Helvetica"/>
            <w:sz w:val="22"/>
          </w:rPr>
          <w:t xml:space="preserve"> </w:t>
        </w:r>
      </w:ins>
      <w:proofErr w:type="spellStart"/>
      <w:r w:rsidRPr="00093100">
        <w:rPr>
          <w:rFonts w:cs="Helvetica"/>
          <w:sz w:val="22"/>
        </w:rPr>
        <w:t>Sweco</w:t>
      </w:r>
      <w:proofErr w:type="spellEnd"/>
      <w:r w:rsidRPr="00093100">
        <w:rPr>
          <w:rFonts w:cs="Helvetica"/>
          <w:sz w:val="22"/>
        </w:rPr>
        <w:t xml:space="preserve">). Det tilsvarer </w:t>
      </w:r>
      <w:del w:id="94" w:author="Sondre Nenseter" w:date="2010-03-07T13:28:00Z">
        <w:r w:rsidRPr="00A57AF7" w:rsidDel="00B04A08">
          <w:rPr>
            <w:rFonts w:cs="Helvetica"/>
            <w:sz w:val="22"/>
            <w:rPrChange w:id="95" w:author="Lien, Kjell Erik" w:date="2010-03-11T17:15:00Z">
              <w:rPr>
                <w:rFonts w:cs="Helvetica"/>
                <w:color w:val="FF0000"/>
                <w:sz w:val="22"/>
              </w:rPr>
            </w:rPrChange>
          </w:rPr>
          <w:delText xml:space="preserve">?? </w:delText>
        </w:r>
      </w:del>
      <w:ins w:id="96" w:author="Sondre Nenseter" w:date="2010-03-07T13:28:00Z">
        <w:r w:rsidR="00B04A08" w:rsidRPr="00A57AF7">
          <w:rPr>
            <w:rFonts w:cs="Helvetica"/>
            <w:sz w:val="22"/>
            <w:rPrChange w:id="97" w:author="Lien, Kjell Erik" w:date="2010-03-11T17:15:00Z">
              <w:rPr>
                <w:rFonts w:cs="Helvetica"/>
                <w:color w:val="FF0000"/>
                <w:sz w:val="22"/>
              </w:rPr>
            </w:rPrChange>
          </w:rPr>
          <w:t>120,000</w:t>
        </w:r>
        <w:r w:rsidR="00B04A08" w:rsidRPr="00093100">
          <w:rPr>
            <w:rFonts w:cs="Helvetica"/>
            <w:sz w:val="22"/>
          </w:rPr>
          <w:t xml:space="preserve"> </w:t>
        </w:r>
      </w:ins>
      <w:r w:rsidRPr="00093100">
        <w:rPr>
          <w:rFonts w:cs="Helvetica"/>
          <w:sz w:val="22"/>
        </w:rPr>
        <w:t>kWh per år. En 30</w:t>
      </w:r>
      <w:ins w:id="98" w:author="Lien, Kjell Erik" w:date="2010-03-11T17:25:00Z">
        <w:r w:rsidR="006F0C57">
          <w:rPr>
            <w:rFonts w:cs="Helvetica"/>
            <w:sz w:val="22"/>
          </w:rPr>
          <w:t xml:space="preserve"> </w:t>
        </w:r>
      </w:ins>
      <w:r w:rsidRPr="00093100">
        <w:rPr>
          <w:rFonts w:cs="Helvetica"/>
          <w:sz w:val="22"/>
        </w:rPr>
        <w:t xml:space="preserve">% økning i virkningsgrad vil gi en reduksjon i energiforbruket på </w:t>
      </w:r>
      <w:del w:id="99" w:author="Sondre Nenseter" w:date="2010-03-07T13:29:00Z">
        <w:r w:rsidRPr="00A57AF7" w:rsidDel="00B04A08">
          <w:rPr>
            <w:rFonts w:cs="Helvetica"/>
            <w:sz w:val="22"/>
            <w:rPrChange w:id="100" w:author="Lien, Kjell Erik" w:date="2010-03-11T17:15:00Z">
              <w:rPr>
                <w:rFonts w:cs="Helvetica"/>
                <w:color w:val="FF0000"/>
                <w:sz w:val="22"/>
              </w:rPr>
            </w:rPrChange>
          </w:rPr>
          <w:delText>??</w:delText>
        </w:r>
      </w:del>
      <w:ins w:id="101" w:author="Sondre Nenseter" w:date="2010-03-07T13:32:00Z">
        <w:r w:rsidR="00D2269B" w:rsidRPr="00A57AF7">
          <w:rPr>
            <w:rFonts w:cs="Helvetica"/>
            <w:sz w:val="22"/>
            <w:rPrChange w:id="102" w:author="Lien, Kjell Erik" w:date="2010-03-11T17:15:00Z">
              <w:rPr>
                <w:rFonts w:cs="Helvetica"/>
                <w:color w:val="FF0000"/>
                <w:sz w:val="22"/>
              </w:rPr>
            </w:rPrChange>
          </w:rPr>
          <w:t>36</w:t>
        </w:r>
      </w:ins>
      <w:ins w:id="103" w:author="Sondre Nenseter" w:date="2010-03-07T13:29:00Z">
        <w:r w:rsidR="00B04A08" w:rsidRPr="00A57AF7">
          <w:rPr>
            <w:rFonts w:cs="Helvetica"/>
            <w:sz w:val="22"/>
            <w:rPrChange w:id="104" w:author="Lien, Kjell Erik" w:date="2010-03-11T17:15:00Z">
              <w:rPr>
                <w:rFonts w:cs="Helvetica"/>
                <w:color w:val="FF0000"/>
                <w:sz w:val="22"/>
              </w:rPr>
            </w:rPrChange>
          </w:rPr>
          <w:t>,000</w:t>
        </w:r>
      </w:ins>
      <w:r w:rsidRPr="00093100">
        <w:rPr>
          <w:rFonts w:cs="Helvetica"/>
          <w:sz w:val="22"/>
        </w:rPr>
        <w:t xml:space="preserve"> kWh.</w:t>
      </w:r>
      <w:ins w:id="105" w:author="Sondre Nenseter" w:date="2010-03-07T13:29:00Z">
        <w:r w:rsidR="00B04A08">
          <w:rPr>
            <w:rFonts w:cs="Helvetica"/>
            <w:sz w:val="22"/>
          </w:rPr>
          <w:t xml:space="preserve"> </w:t>
        </w:r>
        <w:del w:id="106" w:author="Lien, Kjell Erik" w:date="2010-03-11T17:15:00Z">
          <w:r w:rsidR="00B04A08" w:rsidDel="00A57AF7">
            <w:rPr>
              <w:rFonts w:cs="Helvetica"/>
              <w:sz w:val="22"/>
            </w:rPr>
            <w:delText>Kommer vel litt an på definisjonen av prosent. 5000m</w:delText>
          </w:r>
        </w:del>
      </w:ins>
      <w:ins w:id="107" w:author="Sondre Nenseter" w:date="2010-03-07T13:30:00Z">
        <w:del w:id="108" w:author="Lien, Kjell Erik" w:date="2010-03-11T17:15:00Z">
          <w:r w:rsidR="00B04A08" w:rsidDel="00A57AF7">
            <w:rPr>
              <w:rFonts w:cs="Helvetica"/>
              <w:sz w:val="22"/>
              <w:vertAlign w:val="superscript"/>
            </w:rPr>
            <w:delText>2</w:delText>
          </w:r>
        </w:del>
      </w:ins>
      <w:ins w:id="109" w:author="Sondre Nenseter" w:date="2010-03-07T13:29:00Z">
        <w:del w:id="110" w:author="Lien, Kjell Erik" w:date="2010-03-11T17:15:00Z">
          <w:r w:rsidR="00B04A08" w:rsidDel="00A57AF7">
            <w:rPr>
              <w:rFonts w:cs="Helvetica"/>
              <w:sz w:val="22"/>
            </w:rPr>
            <w:delText xml:space="preserve"> er ikke spes stort, da tenker jeg du får et aggregat på 15-20,000m</w:delText>
          </w:r>
          <w:r w:rsidR="00B04A08" w:rsidDel="00A57AF7">
            <w:rPr>
              <w:rFonts w:cs="Helvetica"/>
              <w:sz w:val="22"/>
              <w:vertAlign w:val="superscript"/>
            </w:rPr>
            <w:delText>3</w:delText>
          </w:r>
          <w:r w:rsidR="00B04A08" w:rsidDel="00A57AF7">
            <w:rPr>
              <w:rFonts w:cs="Helvetica"/>
              <w:sz w:val="22"/>
            </w:rPr>
            <w:delText>/h.</w:delText>
          </w:r>
        </w:del>
      </w:ins>
      <w:del w:id="111" w:author="Lien, Kjell Erik" w:date="2010-03-11T17:15:00Z">
        <w:r w:rsidRPr="00093100" w:rsidDel="00A57AF7">
          <w:rPr>
            <w:rFonts w:cs="Helvetica"/>
            <w:sz w:val="22"/>
          </w:rPr>
          <w:delText xml:space="preserve">  </w:delText>
        </w:r>
      </w:del>
    </w:p>
    <w:p w:rsidR="00D31D5D" w:rsidRDefault="00D31D5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ins w:id="112" w:author="Lien, Kjell Erik" w:date="2010-03-11T17:16:00Z"/>
          <w:rFonts w:cs="Helvetica"/>
          <w:sz w:val="22"/>
        </w:rPr>
      </w:pPr>
    </w:p>
    <w:p w:rsidR="00A57AF7" w:rsidRPr="00093100" w:rsidRDefault="00A57AF7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</w:p>
    <w:p w:rsidR="00D31D5D" w:rsidRPr="00093100" w:rsidRDefault="00E56DC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  <w:ins w:id="113" w:author="Lien, Kjell Erik" w:date="2010-03-11T17:26:00Z">
        <w:r>
          <w:rPr>
            <w:rFonts w:cs="Helvetica"/>
            <w:sz w:val="22"/>
          </w:rPr>
          <w:t xml:space="preserve">Hvis </w:t>
        </w:r>
      </w:ins>
      <w:ins w:id="114" w:author="Lien, Kjell Erik" w:date="2010-03-11T17:27:00Z">
        <w:r>
          <w:rPr>
            <w:rFonts w:cs="Helvetica"/>
            <w:sz w:val="22"/>
          </w:rPr>
          <w:t>t</w:t>
        </w:r>
      </w:ins>
      <w:del w:id="115" w:author="Lien, Kjell Erik" w:date="2010-03-11T17:27:00Z">
        <w:r w:rsidR="00D31D5D" w:rsidRPr="00093100" w:rsidDel="00E56DC5">
          <w:rPr>
            <w:rFonts w:cs="Helvetica"/>
            <w:sz w:val="22"/>
          </w:rPr>
          <w:delText>T</w:delText>
        </w:r>
      </w:del>
      <w:r w:rsidR="00D31D5D" w:rsidRPr="00093100">
        <w:rPr>
          <w:rFonts w:cs="Helvetica"/>
          <w:sz w:val="22"/>
        </w:rPr>
        <w:t>ilbakebetal</w:t>
      </w:r>
      <w:ins w:id="116" w:author="Lien, Kjell Erik" w:date="2010-03-11T17:27:00Z">
        <w:r>
          <w:rPr>
            <w:rFonts w:cs="Helvetica"/>
            <w:sz w:val="22"/>
          </w:rPr>
          <w:t>ingen skjer</w:t>
        </w:r>
      </w:ins>
      <w:del w:id="117" w:author="Lien, Kjell Erik" w:date="2010-03-11T17:27:00Z">
        <w:r w:rsidR="00D31D5D" w:rsidRPr="00093100" w:rsidDel="00E56DC5">
          <w:rPr>
            <w:rFonts w:cs="Helvetica"/>
            <w:sz w:val="22"/>
          </w:rPr>
          <w:delText>t</w:delText>
        </w:r>
      </w:del>
      <w:r w:rsidR="00D31D5D" w:rsidRPr="00093100">
        <w:rPr>
          <w:rFonts w:cs="Helvetica"/>
          <w:sz w:val="22"/>
        </w:rPr>
        <w:t xml:space="preserve"> over </w:t>
      </w:r>
      <w:del w:id="118" w:author="Sondre Nenseter" w:date="2010-03-07T13:42:00Z">
        <w:r w:rsidR="00D31D5D" w:rsidRPr="00093100" w:rsidDel="007649E2">
          <w:rPr>
            <w:rFonts w:cs="Helvetica"/>
            <w:sz w:val="22"/>
          </w:rPr>
          <w:delText>5</w:delText>
        </w:r>
      </w:del>
      <w:r w:rsidR="00D31D5D" w:rsidRPr="00093100">
        <w:rPr>
          <w:rFonts w:cs="Helvetica"/>
          <w:sz w:val="22"/>
        </w:rPr>
        <w:t xml:space="preserve"> </w:t>
      </w:r>
      <w:ins w:id="119" w:author="Sondre Nenseter" w:date="2010-03-07T13:42:00Z">
        <w:r w:rsidR="007649E2">
          <w:rPr>
            <w:rFonts w:cs="Helvetica"/>
            <w:sz w:val="22"/>
          </w:rPr>
          <w:t xml:space="preserve">3 </w:t>
        </w:r>
      </w:ins>
      <w:r w:rsidR="00D31D5D" w:rsidRPr="00093100">
        <w:rPr>
          <w:rFonts w:cs="Helvetica"/>
          <w:sz w:val="22"/>
        </w:rPr>
        <w:t>år med 7</w:t>
      </w:r>
      <w:ins w:id="120" w:author="Lien, Kjell Erik" w:date="2010-03-11T17:25:00Z">
        <w:r w:rsidR="006F0C57">
          <w:rPr>
            <w:rFonts w:cs="Helvetica"/>
            <w:sz w:val="22"/>
          </w:rPr>
          <w:t xml:space="preserve"> </w:t>
        </w:r>
      </w:ins>
      <w:r w:rsidR="00D31D5D" w:rsidRPr="00093100">
        <w:rPr>
          <w:rFonts w:cs="Helvetica"/>
          <w:sz w:val="22"/>
        </w:rPr>
        <w:t>% rente</w:t>
      </w:r>
      <w:ins w:id="121" w:author="Sondre Nenseter" w:date="2010-03-07T13:42:00Z">
        <w:r w:rsidR="007649E2">
          <w:rPr>
            <w:rFonts w:cs="Helvetica"/>
            <w:sz w:val="22"/>
          </w:rPr>
          <w:t xml:space="preserve"> og en strømpris på 1 kr/kWh</w:t>
        </w:r>
      </w:ins>
      <w:r w:rsidR="00D31D5D" w:rsidRPr="00093100">
        <w:rPr>
          <w:rFonts w:cs="Helvetica"/>
          <w:sz w:val="22"/>
        </w:rPr>
        <w:t xml:space="preserve"> vil det</w:t>
      </w:r>
      <w:ins w:id="122" w:author="Lien, Kjell Erik" w:date="2010-03-11T17:27:00Z">
        <w:r>
          <w:rPr>
            <w:rFonts w:cs="Helvetica"/>
            <w:sz w:val="22"/>
          </w:rPr>
          <w:t>te</w:t>
        </w:r>
      </w:ins>
      <w:r w:rsidR="00D31D5D" w:rsidRPr="00093100">
        <w:rPr>
          <w:rFonts w:cs="Helvetica"/>
          <w:sz w:val="22"/>
        </w:rPr>
        <w:t xml:space="preserve"> </w:t>
      </w:r>
      <w:ins w:id="123" w:author="Lien, Kjell Erik" w:date="2010-03-11T17:26:00Z">
        <w:r w:rsidR="006F0C57">
          <w:rPr>
            <w:rFonts w:cs="Helvetica"/>
            <w:sz w:val="22"/>
          </w:rPr>
          <w:t xml:space="preserve">kunne forsvare en </w:t>
        </w:r>
        <w:proofErr w:type="spellStart"/>
        <w:r w:rsidR="006F0C57">
          <w:rPr>
            <w:rFonts w:cs="Helvetica"/>
            <w:sz w:val="22"/>
          </w:rPr>
          <w:t>merpris</w:t>
        </w:r>
      </w:ins>
      <w:proofErr w:type="spellEnd"/>
      <w:del w:id="124" w:author="Sondre Nenseter" w:date="2010-03-07T13:43:00Z">
        <w:r w:rsidR="00D31D5D" w:rsidRPr="00093100" w:rsidDel="007649E2">
          <w:rPr>
            <w:rFonts w:cs="Helvetica"/>
            <w:sz w:val="22"/>
          </w:rPr>
          <w:delText>gi</w:delText>
        </w:r>
      </w:del>
      <w:ins w:id="125" w:author="Sondre Nenseter" w:date="2010-03-07T13:52:00Z">
        <w:r w:rsidR="00947CC0">
          <w:rPr>
            <w:rFonts w:cs="Helvetica"/>
            <w:sz w:val="22"/>
          </w:rPr>
          <w:t xml:space="preserve"> </w:t>
        </w:r>
        <w:del w:id="126" w:author="Lien, Kjell Erik" w:date="2010-03-11T17:26:00Z">
          <w:r w:rsidR="00947CC0" w:rsidDel="006F0C57">
            <w:rPr>
              <w:rFonts w:cs="Helvetica"/>
              <w:sz w:val="22"/>
            </w:rPr>
            <w:delText>gi</w:delText>
          </w:r>
        </w:del>
      </w:ins>
      <w:del w:id="127" w:author="Sondre Nenseter" w:date="2010-03-07T13:43:00Z">
        <w:r w:rsidR="00D31D5D" w:rsidRPr="00093100" w:rsidDel="007649E2">
          <w:rPr>
            <w:rFonts w:cs="Helvetica"/>
            <w:sz w:val="22"/>
          </w:rPr>
          <w:delText xml:space="preserve"> </w:delText>
        </w:r>
      </w:del>
      <w:del w:id="128" w:author="Lien, Kjell Erik" w:date="2010-03-11T17:26:00Z">
        <w:r w:rsidR="00D31D5D" w:rsidRPr="00093100" w:rsidDel="006F0C57">
          <w:rPr>
            <w:rFonts w:cs="Helvetica"/>
            <w:sz w:val="22"/>
          </w:rPr>
          <w:delText xml:space="preserve">en pris per diffusor </w:delText>
        </w:r>
      </w:del>
      <w:r w:rsidR="00D31D5D" w:rsidRPr="00093100">
        <w:rPr>
          <w:rFonts w:cs="Helvetica"/>
          <w:sz w:val="22"/>
        </w:rPr>
        <w:t xml:space="preserve">på </w:t>
      </w:r>
      <w:del w:id="129" w:author="Sondre Nenseter" w:date="2010-03-07T13:42:00Z">
        <w:r w:rsidR="00D31D5D" w:rsidRPr="007E6C3C" w:rsidDel="007649E2">
          <w:rPr>
            <w:rFonts w:cs="Helvetica"/>
            <w:color w:val="FF0000"/>
            <w:sz w:val="22"/>
          </w:rPr>
          <w:delText>??</w:delText>
        </w:r>
      </w:del>
      <w:ins w:id="130" w:author="Sondre Nenseter" w:date="2010-03-07T13:43:00Z">
        <w:r w:rsidR="007649E2">
          <w:rPr>
            <w:rFonts w:cs="Helvetica"/>
            <w:color w:val="FF0000"/>
            <w:sz w:val="22"/>
          </w:rPr>
          <w:t xml:space="preserve"> </w:t>
        </w:r>
      </w:ins>
      <w:ins w:id="131" w:author="Sondre Nenseter" w:date="2010-03-07T13:54:00Z">
        <w:r w:rsidR="00947CC0" w:rsidRPr="00A57AF7">
          <w:rPr>
            <w:rFonts w:cs="Helvetica"/>
            <w:sz w:val="22"/>
            <w:rPrChange w:id="132" w:author="Lien, Kjell Erik" w:date="2010-03-11T17:16:00Z">
              <w:rPr>
                <w:rFonts w:cs="Helvetica"/>
                <w:color w:val="FF0000"/>
                <w:sz w:val="22"/>
              </w:rPr>
            </w:rPrChange>
          </w:rPr>
          <w:t>48,000</w:t>
        </w:r>
      </w:ins>
      <w:r w:rsidR="00D31D5D" w:rsidRPr="00093100">
        <w:rPr>
          <w:rFonts w:cs="Helvetica"/>
          <w:sz w:val="22"/>
        </w:rPr>
        <w:t xml:space="preserve"> </w:t>
      </w:r>
      <w:del w:id="133" w:author="Lien, Kjell Erik" w:date="2010-03-11T17:16:00Z">
        <w:r w:rsidR="00D31D5D" w:rsidRPr="00093100" w:rsidDel="00A57AF7">
          <w:rPr>
            <w:rFonts w:cs="Helvetica"/>
            <w:sz w:val="22"/>
          </w:rPr>
          <w:delText>KR</w:delText>
        </w:r>
      </w:del>
      <w:ins w:id="134" w:author="Lien, Kjell Erik" w:date="2010-03-11T17:16:00Z">
        <w:r w:rsidR="00A57AF7">
          <w:rPr>
            <w:rFonts w:cs="Helvetica"/>
            <w:sz w:val="22"/>
          </w:rPr>
          <w:t>kr</w:t>
        </w:r>
      </w:ins>
      <w:ins w:id="135" w:author="Lien, Kjell Erik" w:date="2010-03-11T17:27:00Z">
        <w:r>
          <w:rPr>
            <w:rFonts w:cs="Helvetica"/>
            <w:sz w:val="22"/>
          </w:rPr>
          <w:t xml:space="preserve"> per vifte</w:t>
        </w:r>
      </w:ins>
      <w:ins w:id="136" w:author="Sondre Nenseter" w:date="2010-03-07T13:54:00Z">
        <w:r w:rsidR="00947CC0">
          <w:rPr>
            <w:rFonts w:cs="Helvetica"/>
            <w:sz w:val="22"/>
          </w:rPr>
          <w:t>, når man antar totalt 2 vifter i bygget.</w:t>
        </w:r>
      </w:ins>
    </w:p>
    <w:p w:rsidR="00D31D5D" w:rsidRPr="00093100" w:rsidDel="00A57AF7" w:rsidRDefault="00D31D5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del w:id="137" w:author="Lien, Kjell Erik" w:date="2010-03-11T17:16:00Z"/>
          <w:rFonts w:cs="Helvetica"/>
          <w:sz w:val="22"/>
        </w:rPr>
      </w:pPr>
    </w:p>
    <w:p w:rsidR="00D31D5D" w:rsidRPr="00093100" w:rsidDel="00A57AF7" w:rsidRDefault="00D31D5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del w:id="138" w:author="Lien, Kjell Erik" w:date="2010-03-11T17:16:00Z"/>
          <w:rFonts w:cs="Helvetica"/>
          <w:color w:val="FF0000"/>
          <w:sz w:val="22"/>
        </w:rPr>
      </w:pPr>
      <w:del w:id="139" w:author="Lien, Kjell Erik" w:date="2010-03-11T17:16:00Z">
        <w:r w:rsidRPr="00093100" w:rsidDel="00A57AF7">
          <w:rPr>
            <w:rFonts w:cs="Helvetica"/>
            <w:color w:val="FF0000"/>
            <w:sz w:val="22"/>
          </w:rPr>
          <w:delText xml:space="preserve">Kommentar: Mangler litt tall her. Sondre? </w:delText>
        </w:r>
      </w:del>
      <w:ins w:id="140" w:author="Sondre Nenseter" w:date="2010-03-07T13:39:00Z">
        <w:del w:id="141" w:author="Lien, Kjell Erik" w:date="2010-03-11T17:16:00Z">
          <w:r w:rsidR="00B45F5B" w:rsidDel="00A57AF7">
            <w:rPr>
              <w:rFonts w:cs="Helvetica"/>
              <w:color w:val="FF0000"/>
              <w:sz w:val="22"/>
            </w:rPr>
            <w:delText>Her regner vi altså at diffusoren alene vil redusere energiforbruket med 30%?</w:delText>
          </w:r>
        </w:del>
      </w:ins>
      <w:ins w:id="142" w:author="Sondre Nenseter" w:date="2010-03-07T13:40:00Z">
        <w:del w:id="143" w:author="Lien, Kjell Erik" w:date="2010-03-11T17:16:00Z">
          <w:r w:rsidR="007649E2" w:rsidDel="00A57AF7">
            <w:rPr>
              <w:rFonts w:cs="Helvetica"/>
              <w:color w:val="FF0000"/>
              <w:sz w:val="22"/>
            </w:rPr>
            <w:delText xml:space="preserve"> Eller er det kanskje mer realistisk og sette ”gi en pris på vifte og diffusor på totalt...</w:delText>
          </w:r>
        </w:del>
      </w:ins>
      <w:ins w:id="144" w:author="Sondre Nenseter" w:date="2010-03-07T13:41:00Z">
        <w:del w:id="145" w:author="Lien, Kjell Erik" w:date="2010-03-11T17:16:00Z">
          <w:r w:rsidR="007649E2" w:rsidDel="00A57AF7">
            <w:rPr>
              <w:rFonts w:cs="Helvetica"/>
              <w:color w:val="FF0000"/>
              <w:sz w:val="22"/>
            </w:rPr>
            <w:delText>”? Kanskje det er dagen-derpå-logikken som prater nå;)</w:delText>
          </w:r>
        </w:del>
      </w:ins>
    </w:p>
    <w:p w:rsidR="00D31D5D" w:rsidRDefault="00D31D5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ins w:id="146" w:author="Lien, Kjell Erik" w:date="2010-03-08T11:54:00Z"/>
          <w:rFonts w:cs="Helvetica"/>
          <w:sz w:val="22"/>
        </w:rPr>
      </w:pPr>
    </w:p>
    <w:p w:rsidR="00BF601D" w:rsidRDefault="00BF601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ins w:id="147" w:author="Lien, Kjell Erik" w:date="2010-03-11T17:17:00Z"/>
          <w:rFonts w:cs="Helvetica"/>
          <w:sz w:val="22"/>
        </w:rPr>
      </w:pPr>
      <w:ins w:id="148" w:author="Lien, Kjell Erik" w:date="2010-03-08T11:54:00Z">
        <w:r>
          <w:rPr>
            <w:rFonts w:cs="Helvetica"/>
            <w:sz w:val="22"/>
          </w:rPr>
          <w:t xml:space="preserve">I 2003 anslo </w:t>
        </w:r>
        <w:proofErr w:type="spellStart"/>
        <w:r>
          <w:rPr>
            <w:rFonts w:cs="Helvetica"/>
            <w:sz w:val="22"/>
          </w:rPr>
          <w:t>Sintef</w:t>
        </w:r>
        <w:proofErr w:type="spellEnd"/>
        <w:r>
          <w:rPr>
            <w:rFonts w:cs="Helvetica"/>
            <w:sz w:val="22"/>
          </w:rPr>
          <w:t xml:space="preserve"> at det i Norge benyttes 2.3 TWh til å forsyne vifter i yrkesbygg og boliger. </w:t>
        </w:r>
      </w:ins>
      <w:ins w:id="149" w:author="Lien, Kjell Erik" w:date="2010-03-08T11:56:00Z">
        <w:r>
          <w:rPr>
            <w:rFonts w:cs="Helvetica"/>
            <w:sz w:val="22"/>
          </w:rPr>
          <w:t>(ref</w:t>
        </w:r>
      </w:ins>
      <w:ins w:id="150" w:author="Lien, Kjell Erik" w:date="2010-03-11T17:16:00Z">
        <w:r w:rsidR="00A57AF7">
          <w:rPr>
            <w:rFonts w:cs="Helvetica"/>
            <w:sz w:val="22"/>
          </w:rPr>
          <w:t>.</w:t>
        </w:r>
      </w:ins>
      <w:ins w:id="151" w:author="Lien, Kjell Erik" w:date="2010-03-08T11:56:00Z">
        <w:r>
          <w:rPr>
            <w:rFonts w:cs="Helvetica"/>
            <w:sz w:val="22"/>
          </w:rPr>
          <w:t xml:space="preserve"> </w:t>
        </w:r>
      </w:ins>
      <w:ins w:id="152" w:author="Lien, Kjell Erik" w:date="2010-03-11T17:16:00Z">
        <w:r w:rsidR="00A57AF7">
          <w:rPr>
            <w:rFonts w:cs="Helvetica"/>
            <w:sz w:val="22"/>
          </w:rPr>
          <w:t xml:space="preserve"> </w:t>
        </w:r>
        <w:proofErr w:type="spellStart"/>
        <w:r w:rsidR="00A57AF7">
          <w:rPr>
            <w:rFonts w:cs="Helvetica"/>
            <w:sz w:val="22"/>
          </w:rPr>
          <w:t>S</w:t>
        </w:r>
      </w:ins>
      <w:ins w:id="153" w:author="Lien, Kjell Erik" w:date="2010-03-08T11:56:00Z">
        <w:r w:rsidR="00A57AF7">
          <w:rPr>
            <w:rFonts w:cs="Helvetica"/>
            <w:sz w:val="22"/>
          </w:rPr>
          <w:t>intef</w:t>
        </w:r>
        <w:r>
          <w:rPr>
            <w:rFonts w:cs="Helvetica"/>
            <w:sz w:val="22"/>
          </w:rPr>
          <w:t>rapport</w:t>
        </w:r>
        <w:proofErr w:type="spellEnd"/>
        <w:r>
          <w:rPr>
            <w:rFonts w:cs="Helvetica"/>
            <w:sz w:val="22"/>
          </w:rPr>
          <w:t>)</w:t>
        </w:r>
      </w:ins>
      <w:ins w:id="154" w:author="Lien, Kjell Erik" w:date="2010-03-08T11:57:00Z">
        <w:r>
          <w:rPr>
            <w:rFonts w:cs="Helvetica"/>
            <w:sz w:val="22"/>
          </w:rPr>
          <w:t xml:space="preserve"> Videre har det ifølge SSB vært 8.8 % økning i bygningsmassen i Norge frem til 2009, slik at 2.5 TWh trol</w:t>
        </w:r>
        <w:r w:rsidR="003E7A63">
          <w:rPr>
            <w:rFonts w:cs="Helvetica"/>
            <w:sz w:val="22"/>
          </w:rPr>
          <w:t>ig er den energi</w:t>
        </w:r>
      </w:ins>
      <w:ins w:id="155" w:author="Lien, Kjell Erik" w:date="2010-03-08T12:02:00Z">
        <w:r w:rsidR="003E7A63">
          <w:rPr>
            <w:rFonts w:cs="Helvetica"/>
            <w:sz w:val="22"/>
          </w:rPr>
          <w:t>en</w:t>
        </w:r>
      </w:ins>
      <w:ins w:id="156" w:author="Lien, Kjell Erik" w:date="2010-03-08T11:57:00Z">
        <w:r>
          <w:rPr>
            <w:rFonts w:cs="Helvetica"/>
            <w:sz w:val="22"/>
          </w:rPr>
          <w:t xml:space="preserve"> som går til å drive vifter </w:t>
        </w:r>
      </w:ins>
      <w:ins w:id="157" w:author="Lien, Kjell Erik" w:date="2010-03-08T11:59:00Z">
        <w:r>
          <w:rPr>
            <w:rFonts w:cs="Helvetica"/>
            <w:sz w:val="22"/>
          </w:rPr>
          <w:t>i dag</w:t>
        </w:r>
      </w:ins>
      <w:ins w:id="158" w:author="Lien, Kjell Erik" w:date="2010-03-08T11:57:00Z">
        <w:r>
          <w:rPr>
            <w:rFonts w:cs="Helvetica"/>
            <w:sz w:val="22"/>
          </w:rPr>
          <w:t>.</w:t>
        </w:r>
      </w:ins>
      <w:ins w:id="159" w:author="Lien, Kjell Erik" w:date="2010-03-08T12:04:00Z">
        <w:r w:rsidR="00E710E2">
          <w:rPr>
            <w:rFonts w:cs="Helvetica"/>
            <w:sz w:val="22"/>
          </w:rPr>
          <w:t xml:space="preserve"> </w:t>
        </w:r>
      </w:ins>
      <w:ins w:id="160" w:author="Lien, Kjell Erik" w:date="2010-03-08T12:03:00Z">
        <w:r w:rsidR="00E710E2">
          <w:rPr>
            <w:rFonts w:cs="Helvetica"/>
            <w:sz w:val="22"/>
          </w:rPr>
          <w:t>En</w:t>
        </w:r>
      </w:ins>
      <w:ins w:id="161" w:author="Lien, Kjell Erik" w:date="2010-03-08T11:59:00Z">
        <w:r>
          <w:rPr>
            <w:rFonts w:cs="Helvetica"/>
            <w:sz w:val="22"/>
          </w:rPr>
          <w:t xml:space="preserve"> 20 – </w:t>
        </w:r>
      </w:ins>
      <w:ins w:id="162" w:author="Lien, Kjell Erik" w:date="2010-03-08T12:02:00Z">
        <w:r w:rsidR="003E7A63">
          <w:rPr>
            <w:rFonts w:cs="Helvetica"/>
            <w:sz w:val="22"/>
          </w:rPr>
          <w:t>30 %</w:t>
        </w:r>
      </w:ins>
      <w:ins w:id="163" w:author="Lien, Kjell Erik" w:date="2010-03-08T11:59:00Z">
        <w:r>
          <w:rPr>
            <w:rFonts w:cs="Helvetica"/>
            <w:sz w:val="22"/>
          </w:rPr>
          <w:t xml:space="preserve"> økning i virkningsgrad vil dermed redusere energiforbruket med 500 </w:t>
        </w:r>
      </w:ins>
      <w:ins w:id="164" w:author="Lien, Kjell Erik" w:date="2010-03-08T12:00:00Z">
        <w:r>
          <w:rPr>
            <w:rFonts w:cs="Helvetica"/>
            <w:sz w:val="22"/>
          </w:rPr>
          <w:t>–</w:t>
        </w:r>
      </w:ins>
      <w:ins w:id="165" w:author="Lien, Kjell Erik" w:date="2010-03-08T11:59:00Z">
        <w:r>
          <w:rPr>
            <w:rFonts w:cs="Helvetica"/>
            <w:sz w:val="22"/>
          </w:rPr>
          <w:t xml:space="preserve"> 750 </w:t>
        </w:r>
      </w:ins>
      <w:ins w:id="166" w:author="Lien, Kjell Erik" w:date="2010-03-08T12:00:00Z">
        <w:r>
          <w:rPr>
            <w:rFonts w:cs="Helvetica"/>
            <w:sz w:val="22"/>
          </w:rPr>
          <w:t xml:space="preserve">GWh på årlig basis kun i Norge. </w:t>
        </w:r>
      </w:ins>
      <w:ins w:id="167" w:author="Lien, Kjell Erik" w:date="2010-03-08T12:01:00Z">
        <w:r>
          <w:rPr>
            <w:rFonts w:cs="Helvetica"/>
            <w:sz w:val="22"/>
          </w:rPr>
          <w:t>En snittpris på 1 kr/kWh vil gi 500- 750 MNOK besparelse per år</w:t>
        </w:r>
      </w:ins>
    </w:p>
    <w:p w:rsidR="00A57AF7" w:rsidRPr="00093100" w:rsidRDefault="00A57AF7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</w:p>
    <w:p w:rsidR="00D31D5D" w:rsidRPr="00093100" w:rsidDel="00A57AF7" w:rsidRDefault="00D31D5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del w:id="168" w:author="Lien, Kjell Erik" w:date="2010-03-11T17:17:00Z"/>
          <w:rFonts w:cs="Helvetica"/>
          <w:sz w:val="22"/>
        </w:rPr>
      </w:pPr>
      <w:del w:id="169" w:author="Lien, Kjell Erik" w:date="2010-03-11T17:17:00Z">
        <w:r w:rsidRPr="00093100" w:rsidDel="00A57AF7">
          <w:rPr>
            <w:rFonts w:cs="Helvetica"/>
            <w:sz w:val="22"/>
          </w:rPr>
          <w:delText>Ny viftetype</w:delText>
        </w:r>
        <w:r w:rsidR="007E6C3C" w:rsidDel="00A57AF7">
          <w:rPr>
            <w:rFonts w:cs="Helvetica"/>
            <w:sz w:val="22"/>
          </w:rPr>
          <w:delText>:</w:delText>
        </w:r>
      </w:del>
    </w:p>
    <w:p w:rsidR="00D31D5D" w:rsidRPr="00093100" w:rsidDel="00A57AF7" w:rsidRDefault="00D31D5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del w:id="170" w:author="Lien, Kjell Erik" w:date="2010-03-11T17:18:00Z"/>
          <w:rFonts w:cs="Helvetica"/>
          <w:sz w:val="22"/>
        </w:rPr>
      </w:pPr>
    </w:p>
    <w:p w:rsidR="00D31D5D" w:rsidRPr="00093100" w:rsidRDefault="007E6C3C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  <w:r>
        <w:rPr>
          <w:rFonts w:cs="Helvetica"/>
          <w:sz w:val="22"/>
        </w:rPr>
        <w:t xml:space="preserve">Den nye </w:t>
      </w:r>
      <w:r w:rsidR="00D31D5D" w:rsidRPr="00093100">
        <w:rPr>
          <w:rFonts w:cs="Helvetica"/>
          <w:sz w:val="22"/>
        </w:rPr>
        <w:t>viftetype</w:t>
      </w:r>
      <w:r>
        <w:rPr>
          <w:rFonts w:cs="Helvetica"/>
          <w:sz w:val="22"/>
        </w:rPr>
        <w:t>n</w:t>
      </w:r>
      <w:r w:rsidR="00D31D5D" w:rsidRPr="00093100">
        <w:rPr>
          <w:rFonts w:cs="Helvetica"/>
          <w:sz w:val="22"/>
        </w:rPr>
        <w:t xml:space="preserve"> vil ha lavere livsløpskostnade</w:t>
      </w:r>
      <w:r>
        <w:rPr>
          <w:rFonts w:cs="Helvetica"/>
          <w:sz w:val="22"/>
        </w:rPr>
        <w:t>r enn en tradisjonell viftetype. P</w:t>
      </w:r>
      <w:r w:rsidR="00D31D5D" w:rsidRPr="00093100">
        <w:rPr>
          <w:rFonts w:cs="Helvetica"/>
          <w:sz w:val="22"/>
        </w:rPr>
        <w:t>risen må settes på bakgrunn av en helhetsvurdering, men innovative løsninger i design og p</w:t>
      </w:r>
      <w:r>
        <w:rPr>
          <w:rFonts w:cs="Helvetica"/>
          <w:sz w:val="22"/>
        </w:rPr>
        <w:t>roduksjon vil gi lave kostnader</w:t>
      </w:r>
      <w:r w:rsidR="00D31D5D" w:rsidRPr="00093100">
        <w:rPr>
          <w:rFonts w:cs="Helvetica"/>
          <w:sz w:val="22"/>
        </w:rPr>
        <w:t xml:space="preserve"> og dermed stort potensial for fortjeneste. </w:t>
      </w:r>
    </w:p>
    <w:p w:rsidR="00BD576F" w:rsidRPr="00093100" w:rsidRDefault="00BD576F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sz w:val="22"/>
        </w:rPr>
      </w:pPr>
    </w:p>
    <w:p w:rsidR="00BD576F" w:rsidRPr="00093100" w:rsidRDefault="00BD576F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</w:p>
    <w:p w:rsidR="007750D0" w:rsidRPr="00093100" w:rsidRDefault="00542A06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outlineLvl w:val="0"/>
        <w:rPr>
          <w:rFonts w:cs="Helvetica"/>
          <w:b/>
          <w:sz w:val="22"/>
          <w:szCs w:val="22"/>
        </w:rPr>
      </w:pPr>
      <w:r w:rsidRPr="00093100">
        <w:rPr>
          <w:rFonts w:cs="Helvetica"/>
          <w:b/>
          <w:sz w:val="22"/>
          <w:szCs w:val="22"/>
        </w:rPr>
        <w:t>Team</w:t>
      </w:r>
    </w:p>
    <w:p w:rsidR="00542A06" w:rsidRPr="00093100" w:rsidRDefault="00542A06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  <w:r w:rsidRPr="00093100">
        <w:rPr>
          <w:rFonts w:cs="Helvetica"/>
          <w:sz w:val="22"/>
          <w:szCs w:val="22"/>
        </w:rPr>
        <w:t xml:space="preserve">Organisasjonen består i dag av tre 5. </w:t>
      </w:r>
      <w:proofErr w:type="spellStart"/>
      <w:r w:rsidRPr="00093100">
        <w:rPr>
          <w:rFonts w:cs="Helvetica"/>
          <w:sz w:val="22"/>
          <w:szCs w:val="22"/>
        </w:rPr>
        <w:t>årsstudenter</w:t>
      </w:r>
      <w:proofErr w:type="spellEnd"/>
      <w:r w:rsidRPr="00093100">
        <w:rPr>
          <w:rFonts w:cs="Helvetica"/>
          <w:sz w:val="22"/>
          <w:szCs w:val="22"/>
        </w:rPr>
        <w:t xml:space="preserve">, samt en professor på Institutt for Energi og Prosessteknikk (EPT) ved NTNU. Kjell Erik Lien og Sondre </w:t>
      </w:r>
      <w:proofErr w:type="spellStart"/>
      <w:r w:rsidRPr="00093100">
        <w:rPr>
          <w:rFonts w:cs="Helvetica"/>
          <w:sz w:val="22"/>
          <w:szCs w:val="22"/>
        </w:rPr>
        <w:t>Nenseter</w:t>
      </w:r>
      <w:proofErr w:type="spellEnd"/>
      <w:r w:rsidRPr="00093100">
        <w:rPr>
          <w:rFonts w:cs="Helvetica"/>
          <w:sz w:val="22"/>
          <w:szCs w:val="22"/>
        </w:rPr>
        <w:t xml:space="preserve"> er 5. </w:t>
      </w:r>
      <w:proofErr w:type="spellStart"/>
      <w:r w:rsidRPr="00093100">
        <w:rPr>
          <w:rFonts w:cs="Helvetica"/>
          <w:sz w:val="22"/>
          <w:szCs w:val="22"/>
        </w:rPr>
        <w:t>årsstudenter</w:t>
      </w:r>
      <w:proofErr w:type="spellEnd"/>
      <w:r w:rsidRPr="00093100">
        <w:rPr>
          <w:rFonts w:cs="Helvetica"/>
          <w:sz w:val="22"/>
          <w:szCs w:val="22"/>
        </w:rPr>
        <w:t xml:space="preserve"> fra Energi &amp; Miljø retning energi- og prosessteknikk. Halvor Haugsvold går Produktutvikling</w:t>
      </w:r>
      <w:r w:rsidR="00AD30F7" w:rsidRPr="00093100">
        <w:rPr>
          <w:rFonts w:cs="Helvetica"/>
          <w:sz w:val="22"/>
          <w:szCs w:val="22"/>
        </w:rPr>
        <w:t xml:space="preserve"> og produksjon med samme retning</w:t>
      </w:r>
      <w:r w:rsidRPr="00093100">
        <w:rPr>
          <w:rFonts w:cs="Helvetica"/>
          <w:sz w:val="22"/>
          <w:szCs w:val="22"/>
        </w:rPr>
        <w:t>. Alle skriver</w:t>
      </w:r>
      <w:r w:rsidR="007E6C3C">
        <w:rPr>
          <w:rFonts w:cs="Helvetica"/>
          <w:sz w:val="22"/>
          <w:szCs w:val="22"/>
        </w:rPr>
        <w:t xml:space="preserve"> masteroppgave</w:t>
      </w:r>
      <w:r w:rsidRPr="00093100">
        <w:rPr>
          <w:rFonts w:cs="Helvetica"/>
          <w:sz w:val="22"/>
          <w:szCs w:val="22"/>
        </w:rPr>
        <w:t xml:space="preserve"> med Ole Gunnar </w:t>
      </w:r>
      <w:proofErr w:type="spellStart"/>
      <w:r w:rsidRPr="00093100">
        <w:rPr>
          <w:rFonts w:cs="Helvetica"/>
          <w:sz w:val="22"/>
          <w:szCs w:val="22"/>
        </w:rPr>
        <w:t>Dahlhaug</w:t>
      </w:r>
      <w:proofErr w:type="spellEnd"/>
      <w:r w:rsidR="00646868">
        <w:rPr>
          <w:rFonts w:cs="Helvetica"/>
          <w:sz w:val="22"/>
          <w:szCs w:val="22"/>
        </w:rPr>
        <w:t xml:space="preserve"> som veileder fra Vannkraftlaboratoriet</w:t>
      </w:r>
      <w:r w:rsidRPr="00093100">
        <w:rPr>
          <w:rFonts w:cs="Helvetica"/>
          <w:sz w:val="22"/>
          <w:szCs w:val="22"/>
        </w:rPr>
        <w:t xml:space="preserve"> på NTNU. </w:t>
      </w:r>
    </w:p>
    <w:p w:rsidR="00542A06" w:rsidRPr="00093100" w:rsidRDefault="00542A06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</w:p>
    <w:p w:rsidR="001E2CC3" w:rsidRPr="00093100" w:rsidRDefault="00542A06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  <w:r w:rsidRPr="00093100">
        <w:rPr>
          <w:rFonts w:cs="Helvetica"/>
          <w:sz w:val="22"/>
          <w:szCs w:val="22"/>
        </w:rPr>
        <w:t xml:space="preserve">HSK Fans har hatt innledende samtaler med </w:t>
      </w:r>
      <w:proofErr w:type="spellStart"/>
      <w:r w:rsidRPr="00093100">
        <w:rPr>
          <w:rFonts w:cs="Helvetica"/>
          <w:sz w:val="22"/>
          <w:szCs w:val="22"/>
        </w:rPr>
        <w:t>TrønderEnergi</w:t>
      </w:r>
      <w:proofErr w:type="spellEnd"/>
      <w:r w:rsidRPr="00093100">
        <w:rPr>
          <w:rFonts w:cs="Helvetica"/>
          <w:sz w:val="22"/>
          <w:szCs w:val="22"/>
        </w:rPr>
        <w:t xml:space="preserve"> </w:t>
      </w:r>
      <w:proofErr w:type="spellStart"/>
      <w:r w:rsidRPr="00093100">
        <w:rPr>
          <w:rFonts w:cs="Helvetica"/>
          <w:sz w:val="22"/>
          <w:szCs w:val="22"/>
        </w:rPr>
        <w:t>Invest</w:t>
      </w:r>
      <w:proofErr w:type="spellEnd"/>
      <w:r w:rsidRPr="00093100">
        <w:rPr>
          <w:rFonts w:cs="Helvetica"/>
          <w:sz w:val="22"/>
          <w:szCs w:val="22"/>
        </w:rPr>
        <w:t xml:space="preserve"> og NTNU </w:t>
      </w:r>
      <w:proofErr w:type="spellStart"/>
      <w:r w:rsidRPr="00093100">
        <w:rPr>
          <w:rFonts w:cs="Helvetica"/>
          <w:sz w:val="22"/>
          <w:szCs w:val="22"/>
        </w:rPr>
        <w:t>Technology</w:t>
      </w:r>
      <w:r w:rsidR="007E6C3C">
        <w:rPr>
          <w:rFonts w:cs="Helvetica"/>
          <w:sz w:val="22"/>
          <w:szCs w:val="22"/>
        </w:rPr>
        <w:t>Transfer</w:t>
      </w:r>
      <w:proofErr w:type="spellEnd"/>
      <w:r w:rsidR="007E6C3C">
        <w:rPr>
          <w:rFonts w:cs="Helvetica"/>
          <w:sz w:val="22"/>
          <w:szCs w:val="22"/>
        </w:rPr>
        <w:t xml:space="preserve"> (TTO),</w:t>
      </w:r>
      <w:r w:rsidRPr="00093100">
        <w:rPr>
          <w:rFonts w:cs="Helvetica"/>
          <w:sz w:val="22"/>
          <w:szCs w:val="22"/>
        </w:rPr>
        <w:t xml:space="preserve"> planen er å samarbeide med disse utover våren 2010. </w:t>
      </w:r>
      <w:r w:rsidR="00922487" w:rsidRPr="00093100">
        <w:rPr>
          <w:rFonts w:cs="Helvetica"/>
          <w:sz w:val="22"/>
          <w:szCs w:val="22"/>
        </w:rPr>
        <w:t xml:space="preserve">NTNU </w:t>
      </w:r>
      <w:proofErr w:type="spellStart"/>
      <w:r w:rsidR="00922487" w:rsidRPr="00093100">
        <w:rPr>
          <w:rFonts w:cs="Helvetica"/>
          <w:sz w:val="22"/>
          <w:szCs w:val="22"/>
        </w:rPr>
        <w:t>Technology</w:t>
      </w:r>
      <w:proofErr w:type="spellEnd"/>
      <w:r w:rsidR="00922487" w:rsidRPr="00093100">
        <w:rPr>
          <w:rFonts w:cs="Helvetica"/>
          <w:sz w:val="22"/>
          <w:szCs w:val="22"/>
        </w:rPr>
        <w:t xml:space="preserve"> Transfer AS skal bistå med vurderin</w:t>
      </w:r>
      <w:r w:rsidR="007E6C3C">
        <w:rPr>
          <w:rFonts w:cs="Helvetica"/>
          <w:sz w:val="22"/>
          <w:szCs w:val="22"/>
        </w:rPr>
        <w:t>g av immaterielle rettigheter, samt</w:t>
      </w:r>
      <w:r w:rsidR="00922487" w:rsidRPr="00093100">
        <w:rPr>
          <w:rFonts w:cs="Helvetica"/>
          <w:sz w:val="22"/>
          <w:szCs w:val="22"/>
        </w:rPr>
        <w:t xml:space="preserve"> sikre eventuelle patentrettigheter. </w:t>
      </w:r>
    </w:p>
    <w:p w:rsidR="001E2CC3" w:rsidRPr="00093100" w:rsidRDefault="001E2CC3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</w:rPr>
      </w:pPr>
    </w:p>
    <w:p w:rsidR="001E2CC3" w:rsidRPr="0000762F" w:rsidDel="00D83AC1" w:rsidRDefault="001E2CC3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del w:id="171" w:author="Lien, Kjell Erik" w:date="2010-03-09T00:27:00Z"/>
          <w:rFonts w:cs="Helvetica"/>
          <w:sz w:val="22"/>
        </w:rPr>
      </w:pPr>
      <w:r w:rsidRPr="0000762F">
        <w:rPr>
          <w:rFonts w:cs="Helvetica"/>
          <w:sz w:val="22"/>
          <w:szCs w:val="22"/>
        </w:rPr>
        <w:t>Av samarbeidspartnere</w:t>
      </w:r>
      <w:ins w:id="172" w:author="Lien, Kjell Erik" w:date="2010-03-09T00:27:00Z">
        <w:r w:rsidR="00D83AC1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har</w:t>
      </w:r>
      <w:ins w:id="173" w:author="Lien, Kjell Erik" w:date="2010-03-09T00:27:00Z">
        <w:r w:rsidR="00D83AC1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vi</w:t>
      </w:r>
      <w:ins w:id="174" w:author="Lien, Kjell Erik" w:date="2010-03-09T00:27:00Z">
        <w:r w:rsidR="00D83AC1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tilgang</w:t>
      </w:r>
      <w:ins w:id="175" w:author="Lien, Kjell Erik" w:date="2010-03-09T00:27:00Z">
        <w:r w:rsidR="00D83AC1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til</w:t>
      </w:r>
      <w:ins w:id="176" w:author="Lien, Kjell Erik" w:date="2010-03-09T00:27:00Z">
        <w:r w:rsidR="00D83AC1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lab</w:t>
      </w:r>
      <w:r w:rsidR="007E6C3C" w:rsidRPr="0000762F">
        <w:rPr>
          <w:rFonts w:cs="Helvetica"/>
          <w:sz w:val="22"/>
          <w:szCs w:val="22"/>
        </w:rPr>
        <w:t>oratori</w:t>
      </w:r>
      <w:ins w:id="177" w:author="Lien, Kjell Erik" w:date="2010-03-09T00:27:00Z">
        <w:r w:rsidR="00D83AC1">
          <w:rPr>
            <w:rFonts w:cs="Helvetica"/>
            <w:sz w:val="22"/>
            <w:szCs w:val="22"/>
          </w:rPr>
          <w:t>um</w:t>
        </w:r>
      </w:ins>
      <w:del w:id="178" w:author="Lien, Kjell Erik" w:date="2010-03-09T00:27:00Z">
        <w:r w:rsidR="007E6C3C" w:rsidRPr="0000762F" w:rsidDel="00D83AC1">
          <w:rPr>
            <w:rFonts w:cs="Helvetica"/>
            <w:sz w:val="22"/>
            <w:szCs w:val="22"/>
          </w:rPr>
          <w:delText>et</w:delText>
        </w:r>
      </w:del>
      <w:ins w:id="179" w:author="Lien, Kjell Erik" w:date="2010-03-09T00:27:00Z">
        <w:r w:rsidR="00D83AC1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og</w:t>
      </w:r>
      <w:ins w:id="180" w:author="Lien, Kjell Erik" w:date="2010-03-09T00:27:00Z">
        <w:r w:rsidR="00D83AC1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ressurspersonell</w:t>
      </w:r>
      <w:ins w:id="181" w:author="Lien, Kjell Erik" w:date="2010-03-09T00:27:00Z">
        <w:r w:rsidR="00D83AC1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 xml:space="preserve">på NTNU, </w:t>
      </w:r>
      <w:proofErr w:type="spellStart"/>
      <w:r w:rsidRPr="0000762F">
        <w:rPr>
          <w:rFonts w:cs="Helvetica"/>
          <w:sz w:val="22"/>
          <w:szCs w:val="22"/>
        </w:rPr>
        <w:t>sam</w:t>
      </w:r>
      <w:del w:id="182" w:author="Lien, Kjell Erik" w:date="2010-03-09T00:27:00Z">
        <w:r w:rsidRPr="0000762F" w:rsidDel="00D83AC1">
          <w:rPr>
            <w:rFonts w:cs="Helvetica"/>
            <w:sz w:val="22"/>
            <w:szCs w:val="22"/>
          </w:rPr>
          <w:delText>t</w:delText>
        </w:r>
      </w:del>
    </w:p>
    <w:p w:rsidR="001E2CC3" w:rsidRPr="0000762F" w:rsidRDefault="001E2CC3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  <w:del w:id="183" w:author="Lien, Kjell Erik" w:date="2010-03-09T00:27:00Z">
        <w:r w:rsidRPr="0000762F" w:rsidDel="00D83AC1">
          <w:rPr>
            <w:rFonts w:cs="Helvetica"/>
            <w:sz w:val="22"/>
            <w:szCs w:val="22"/>
          </w:rPr>
          <w:delText>Tr</w:delText>
        </w:r>
      </w:del>
      <w:r w:rsidRPr="0000762F">
        <w:rPr>
          <w:rFonts w:cs="Helvetica"/>
          <w:sz w:val="22"/>
          <w:szCs w:val="22"/>
        </w:rPr>
        <w:t>ønderEner</w:t>
      </w:r>
      <w:ins w:id="184" w:author="Lien, Kjell Erik" w:date="2010-03-09T00:28:00Z">
        <w:r w:rsidR="00D83AC1">
          <w:rPr>
            <w:rFonts w:cs="Helvetica"/>
            <w:sz w:val="22"/>
            <w:szCs w:val="22"/>
          </w:rPr>
          <w:t>gi</w:t>
        </w:r>
      </w:ins>
      <w:del w:id="185" w:author="Lien, Kjell Erik" w:date="2010-03-09T00:28:00Z">
        <w:r w:rsidRPr="0000762F" w:rsidDel="00D83AC1">
          <w:rPr>
            <w:rFonts w:cs="Helvetica"/>
            <w:sz w:val="22"/>
            <w:szCs w:val="22"/>
          </w:rPr>
          <w:delText xml:space="preserve">gi </w:delText>
        </w:r>
      </w:del>
      <w:r w:rsidRPr="0000762F">
        <w:rPr>
          <w:rFonts w:cs="Helvetica"/>
          <w:sz w:val="22"/>
          <w:szCs w:val="22"/>
        </w:rPr>
        <w:t>Inves</w:t>
      </w:r>
      <w:r w:rsidR="007E6C3C" w:rsidRPr="0000762F">
        <w:rPr>
          <w:rFonts w:cs="Helvetica"/>
          <w:sz w:val="22"/>
          <w:szCs w:val="22"/>
        </w:rPr>
        <w:t>t</w:t>
      </w:r>
      <w:proofErr w:type="spellEnd"/>
      <w:r w:rsidR="007E6C3C" w:rsidRPr="0000762F">
        <w:rPr>
          <w:rFonts w:cs="Helvetica"/>
          <w:sz w:val="22"/>
          <w:szCs w:val="22"/>
        </w:rPr>
        <w:t xml:space="preserve"> og TTO. </w:t>
      </w:r>
      <w:proofErr w:type="spellStart"/>
      <w:r w:rsidRPr="0000762F">
        <w:rPr>
          <w:rFonts w:cs="Helvetica"/>
          <w:sz w:val="22"/>
          <w:szCs w:val="22"/>
        </w:rPr>
        <w:t>Nenseter</w:t>
      </w:r>
      <w:proofErr w:type="spellEnd"/>
      <w:ins w:id="186" w:author="Sondre Nenseter" w:date="2010-03-07T13:55:00Z">
        <w:r w:rsidR="00947CC0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og Lien</w:t>
      </w:r>
      <w:ins w:id="187" w:author="Sondre Nenseter" w:date="2010-03-07T13:55:00Z">
        <w:r w:rsidR="00947CC0">
          <w:rPr>
            <w:rFonts w:cs="Helvetica"/>
            <w:sz w:val="22"/>
            <w:szCs w:val="22"/>
          </w:rPr>
          <w:t xml:space="preserve"> </w:t>
        </w:r>
      </w:ins>
      <w:r w:rsidR="00E540A0" w:rsidRPr="0000762F">
        <w:rPr>
          <w:rFonts w:cs="Helvetica"/>
          <w:sz w:val="22"/>
          <w:szCs w:val="22"/>
        </w:rPr>
        <w:t>har</w:t>
      </w:r>
      <w:ins w:id="188" w:author="Sondre Nenseter" w:date="2010-03-07T13:55:00Z">
        <w:r w:rsidR="00947CC0">
          <w:rPr>
            <w:rFonts w:cs="Helvetica"/>
            <w:sz w:val="22"/>
            <w:szCs w:val="22"/>
          </w:rPr>
          <w:t xml:space="preserve"> </w:t>
        </w:r>
      </w:ins>
      <w:r w:rsidR="00E540A0" w:rsidRPr="0000762F">
        <w:rPr>
          <w:rFonts w:cs="Helvetica"/>
          <w:sz w:val="22"/>
          <w:szCs w:val="22"/>
        </w:rPr>
        <w:t>også</w:t>
      </w:r>
      <w:ins w:id="189" w:author="Sondre Nenseter" w:date="2010-03-07T13:56:00Z">
        <w:r w:rsidR="00947CC0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nær</w:t>
      </w:r>
      <w:ins w:id="190" w:author="Sondre Nenseter" w:date="2010-03-07T13:56:00Z">
        <w:r w:rsidR="00947CC0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kontakt med fagmiljøet</w:t>
      </w:r>
      <w:ins w:id="191" w:author="Sondre Nenseter" w:date="2010-03-07T13:56:00Z">
        <w:r w:rsidR="00947CC0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i</w:t>
      </w:r>
      <w:ins w:id="192" w:author="Sondre Nenseter" w:date="2010-03-07T13:56:00Z">
        <w:r w:rsidR="00947CC0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konsulentselskapet</w:t>
      </w:r>
      <w:ins w:id="193" w:author="Sondre Nenseter" w:date="2010-03-07T13:56:00Z">
        <w:r w:rsidR="00947CC0">
          <w:rPr>
            <w:rFonts w:cs="Helvetica"/>
            <w:sz w:val="22"/>
            <w:szCs w:val="22"/>
          </w:rPr>
          <w:t xml:space="preserve"> </w:t>
        </w:r>
      </w:ins>
      <w:proofErr w:type="spellStart"/>
      <w:r w:rsidRPr="0000762F">
        <w:rPr>
          <w:rFonts w:cs="Helvetica"/>
          <w:sz w:val="22"/>
          <w:szCs w:val="22"/>
        </w:rPr>
        <w:t>Sweco</w:t>
      </w:r>
      <w:proofErr w:type="spellEnd"/>
      <w:r w:rsidRPr="0000762F">
        <w:rPr>
          <w:rFonts w:cs="Helvetica"/>
          <w:sz w:val="22"/>
          <w:szCs w:val="22"/>
        </w:rPr>
        <w:t>, som</w:t>
      </w:r>
      <w:ins w:id="194" w:author="Sondre Nenseter" w:date="2010-03-07T13:56:00Z">
        <w:r w:rsidR="00947CC0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blant</w:t>
      </w:r>
      <w:ins w:id="195" w:author="Sondre Nenseter" w:date="2010-03-07T13:56:00Z">
        <w:r w:rsidR="00947CC0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annet</w:t>
      </w:r>
      <w:ins w:id="196" w:author="Sondre Nenseter" w:date="2010-03-07T13:56:00Z">
        <w:r w:rsidR="00947CC0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prosjekterer</w:t>
      </w:r>
      <w:ins w:id="197" w:author="Sondre Nenseter" w:date="2010-03-07T13:56:00Z">
        <w:r w:rsidR="00947CC0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ventilasjon</w:t>
      </w:r>
      <w:ins w:id="198" w:author="Sondre Nenseter" w:date="2010-03-07T13:56:00Z">
        <w:r w:rsidR="00947CC0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i</w:t>
      </w:r>
      <w:ins w:id="199" w:author="Sondre Nenseter" w:date="2010-03-07T13:56:00Z">
        <w:r w:rsidR="00947CC0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 xml:space="preserve">bygg. </w:t>
      </w:r>
    </w:p>
    <w:p w:rsidR="00773626" w:rsidRPr="00093100" w:rsidRDefault="00773626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sz w:val="22"/>
        </w:rPr>
      </w:pPr>
    </w:p>
    <w:p w:rsidR="00740504" w:rsidRPr="00093100" w:rsidRDefault="00740504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</w:p>
    <w:p w:rsidR="00740504" w:rsidRPr="00093100" w:rsidRDefault="00740504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sz w:val="22"/>
        </w:rPr>
      </w:pPr>
      <w:proofErr w:type="spellStart"/>
      <w:r w:rsidRPr="00093100">
        <w:rPr>
          <w:rFonts w:cs="Helvetica"/>
          <w:b/>
          <w:sz w:val="22"/>
        </w:rPr>
        <w:t>Idérettigheter</w:t>
      </w:r>
      <w:proofErr w:type="spellEnd"/>
      <w:r w:rsidRPr="00093100">
        <w:rPr>
          <w:rFonts w:cs="Helvetica"/>
          <w:b/>
          <w:sz w:val="22"/>
        </w:rPr>
        <w:t xml:space="preserve"> og eierandeler</w:t>
      </w:r>
    </w:p>
    <w:p w:rsidR="00740504" w:rsidRPr="00093100" w:rsidRDefault="00740504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  <w:r w:rsidRPr="00093100">
        <w:rPr>
          <w:rFonts w:cs="Helvetica"/>
          <w:sz w:val="22"/>
          <w:szCs w:val="22"/>
        </w:rPr>
        <w:t xml:space="preserve">Rettigheter </w:t>
      </w:r>
      <w:r w:rsidR="00BD576F" w:rsidRPr="00093100">
        <w:rPr>
          <w:rFonts w:cs="Helvetica"/>
          <w:sz w:val="22"/>
          <w:szCs w:val="22"/>
        </w:rPr>
        <w:t>til ideen ligger hos studentene</w:t>
      </w:r>
      <w:r w:rsidR="00F339E8" w:rsidRPr="00093100">
        <w:rPr>
          <w:rFonts w:cs="Helvetica"/>
          <w:sz w:val="22"/>
          <w:szCs w:val="22"/>
        </w:rPr>
        <w:t xml:space="preserve">, og er fordelt med 1/3 på hver. </w:t>
      </w:r>
    </w:p>
    <w:p w:rsidR="00773626" w:rsidRPr="00093100" w:rsidRDefault="00773626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</w:p>
    <w:p w:rsidR="00E3719B" w:rsidRPr="00093100" w:rsidRDefault="00773626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sz w:val="22"/>
        </w:rPr>
      </w:pPr>
      <w:r w:rsidRPr="00093100">
        <w:rPr>
          <w:rFonts w:cs="Helvetica"/>
          <w:b/>
          <w:sz w:val="22"/>
        </w:rPr>
        <w:t>Risikofaktorer</w:t>
      </w:r>
    </w:p>
    <w:p w:rsidR="00773626" w:rsidRPr="00CC05AA" w:rsidRDefault="00535328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szCs w:val="22"/>
          <w:rPrChange w:id="200" w:author="Lien, Kjell Erik" w:date="2010-03-08T11:09:00Z">
            <w:rPr>
              <w:rFonts w:cs="Helvetica"/>
              <w:sz w:val="22"/>
              <w:szCs w:val="22"/>
              <w:lang w:val="en-US"/>
            </w:rPr>
          </w:rPrChange>
        </w:rPr>
      </w:pPr>
      <w:r w:rsidRPr="00535328">
        <w:rPr>
          <w:rFonts w:cs="Helvetica"/>
          <w:sz w:val="22"/>
          <w:szCs w:val="22"/>
          <w:rPrChange w:id="201" w:author="Lien, Kjell Erik" w:date="2010-03-08T11:09:00Z">
            <w:rPr>
              <w:rFonts w:cs="Helvetica"/>
              <w:sz w:val="22"/>
              <w:szCs w:val="22"/>
              <w:lang w:val="en-US"/>
            </w:rPr>
          </w:rPrChange>
        </w:rPr>
        <w:t>Det</w:t>
      </w:r>
      <w:ins w:id="202" w:author="Lien, Kjell Erik" w:date="2010-03-08T12:09:00Z">
        <w:r w:rsidR="00E710E2">
          <w:rPr>
            <w:rFonts w:cs="Helvetica"/>
            <w:sz w:val="22"/>
            <w:szCs w:val="22"/>
          </w:rPr>
          <w:t xml:space="preserve"> </w:t>
        </w:r>
      </w:ins>
      <w:r w:rsidRPr="00535328">
        <w:rPr>
          <w:rFonts w:cs="Helvetica"/>
          <w:sz w:val="22"/>
          <w:szCs w:val="22"/>
          <w:rPrChange w:id="203" w:author="Lien, Kjell Erik" w:date="2010-03-08T11:09:00Z">
            <w:rPr>
              <w:rFonts w:cs="Helvetica"/>
              <w:sz w:val="22"/>
              <w:szCs w:val="22"/>
              <w:lang w:val="en-US"/>
            </w:rPr>
          </w:rPrChange>
        </w:rPr>
        <w:t>er en viss</w:t>
      </w:r>
      <w:ins w:id="204" w:author="Lien, Kjell Erik" w:date="2010-03-08T12:09:00Z">
        <w:r w:rsidR="00E710E2">
          <w:rPr>
            <w:rFonts w:cs="Helvetica"/>
            <w:sz w:val="22"/>
            <w:szCs w:val="22"/>
          </w:rPr>
          <w:t xml:space="preserve"> </w:t>
        </w:r>
      </w:ins>
      <w:r w:rsidRPr="00535328">
        <w:rPr>
          <w:rFonts w:cs="Helvetica"/>
          <w:sz w:val="22"/>
          <w:szCs w:val="22"/>
          <w:rPrChange w:id="205" w:author="Lien, Kjell Erik" w:date="2010-03-08T11:09:00Z">
            <w:rPr>
              <w:rFonts w:cs="Helvetica"/>
              <w:sz w:val="22"/>
              <w:szCs w:val="22"/>
              <w:lang w:val="en-US"/>
            </w:rPr>
          </w:rPrChange>
        </w:rPr>
        <w:t>teknologisk</w:t>
      </w:r>
      <w:ins w:id="206" w:author="Lien, Kjell Erik" w:date="2010-03-08T12:09:00Z">
        <w:r w:rsidR="00E710E2">
          <w:rPr>
            <w:rFonts w:cs="Helvetica"/>
            <w:sz w:val="22"/>
            <w:szCs w:val="22"/>
          </w:rPr>
          <w:t xml:space="preserve"> </w:t>
        </w:r>
      </w:ins>
      <w:r w:rsidRPr="00535328">
        <w:rPr>
          <w:rFonts w:cs="Helvetica"/>
          <w:sz w:val="22"/>
          <w:szCs w:val="22"/>
          <w:rPrChange w:id="207" w:author="Lien, Kjell Erik" w:date="2010-03-08T11:09:00Z">
            <w:rPr>
              <w:rFonts w:cs="Helvetica"/>
              <w:sz w:val="22"/>
              <w:szCs w:val="22"/>
              <w:lang w:val="en-US"/>
            </w:rPr>
          </w:rPrChange>
        </w:rPr>
        <w:t>risiko</w:t>
      </w:r>
      <w:ins w:id="208" w:author="Lien, Kjell Erik" w:date="2010-03-08T12:09:00Z">
        <w:r w:rsidR="00E710E2">
          <w:rPr>
            <w:rFonts w:cs="Helvetica"/>
            <w:sz w:val="22"/>
            <w:szCs w:val="22"/>
          </w:rPr>
          <w:t xml:space="preserve"> </w:t>
        </w:r>
      </w:ins>
      <w:r w:rsidRPr="00535328">
        <w:rPr>
          <w:rFonts w:cs="Helvetica"/>
          <w:sz w:val="22"/>
          <w:szCs w:val="22"/>
          <w:rPrChange w:id="209" w:author="Lien, Kjell Erik" w:date="2010-03-08T11:09:00Z">
            <w:rPr>
              <w:rFonts w:cs="Helvetica"/>
              <w:sz w:val="22"/>
              <w:szCs w:val="22"/>
              <w:lang w:val="en-US"/>
            </w:rPr>
          </w:rPrChange>
        </w:rPr>
        <w:t>knyttet</w:t>
      </w:r>
      <w:ins w:id="210" w:author="Lien, Kjell Erik" w:date="2010-03-08T12:09:00Z">
        <w:r w:rsidR="00E710E2">
          <w:rPr>
            <w:rFonts w:cs="Helvetica"/>
            <w:sz w:val="22"/>
            <w:szCs w:val="22"/>
          </w:rPr>
          <w:t xml:space="preserve"> </w:t>
        </w:r>
      </w:ins>
      <w:r w:rsidRPr="00535328">
        <w:rPr>
          <w:rFonts w:cs="Helvetica"/>
          <w:sz w:val="22"/>
          <w:szCs w:val="22"/>
          <w:rPrChange w:id="211" w:author="Lien, Kjell Erik" w:date="2010-03-08T11:09:00Z">
            <w:rPr>
              <w:rFonts w:cs="Helvetica"/>
              <w:sz w:val="22"/>
              <w:szCs w:val="22"/>
              <w:lang w:val="en-US"/>
            </w:rPr>
          </w:rPrChange>
        </w:rPr>
        <w:t>til</w:t>
      </w:r>
      <w:ins w:id="212" w:author="Lien, Kjell Erik" w:date="2010-03-08T12:09:00Z">
        <w:r w:rsidR="00E710E2">
          <w:rPr>
            <w:rFonts w:cs="Helvetica"/>
            <w:sz w:val="22"/>
            <w:szCs w:val="22"/>
          </w:rPr>
          <w:t xml:space="preserve"> </w:t>
        </w:r>
      </w:ins>
      <w:r w:rsidRPr="00535328">
        <w:rPr>
          <w:rFonts w:cs="Helvetica"/>
          <w:sz w:val="22"/>
          <w:szCs w:val="22"/>
          <w:rPrChange w:id="213" w:author="Lien, Kjell Erik" w:date="2010-03-08T11:09:00Z">
            <w:rPr>
              <w:rFonts w:cs="Helvetica"/>
              <w:sz w:val="22"/>
              <w:szCs w:val="22"/>
              <w:lang w:val="en-US"/>
            </w:rPr>
          </w:rPrChange>
        </w:rPr>
        <w:t>prosjektet</w:t>
      </w:r>
      <w:ins w:id="214" w:author="Lien, Kjell Erik" w:date="2010-03-08T12:09:00Z">
        <w:r w:rsidR="00E710E2">
          <w:rPr>
            <w:rFonts w:cs="Helvetica"/>
            <w:sz w:val="22"/>
            <w:szCs w:val="22"/>
          </w:rPr>
          <w:t xml:space="preserve"> </w:t>
        </w:r>
      </w:ins>
      <w:r w:rsidRPr="00535328">
        <w:rPr>
          <w:rFonts w:cs="Helvetica"/>
          <w:sz w:val="22"/>
          <w:szCs w:val="22"/>
          <w:rPrChange w:id="215" w:author="Lien, Kjell Erik" w:date="2010-03-08T11:09:00Z">
            <w:rPr>
              <w:rFonts w:cs="Helvetica"/>
              <w:sz w:val="22"/>
              <w:szCs w:val="22"/>
              <w:lang w:val="en-US"/>
            </w:rPr>
          </w:rPrChange>
        </w:rPr>
        <w:t>ettersom</w:t>
      </w:r>
      <w:ins w:id="216" w:author="Lien, Kjell Erik" w:date="2010-03-08T12:09:00Z">
        <w:r w:rsidR="00E710E2">
          <w:rPr>
            <w:rFonts w:cs="Helvetica"/>
            <w:sz w:val="22"/>
            <w:szCs w:val="22"/>
          </w:rPr>
          <w:t xml:space="preserve"> </w:t>
        </w:r>
      </w:ins>
      <w:r w:rsidRPr="00535328">
        <w:rPr>
          <w:rFonts w:cs="Helvetica"/>
          <w:sz w:val="22"/>
          <w:szCs w:val="22"/>
          <w:rPrChange w:id="217" w:author="Lien, Kjell Erik" w:date="2010-03-08T11:09:00Z">
            <w:rPr>
              <w:rFonts w:cs="Helvetica"/>
              <w:sz w:val="22"/>
              <w:szCs w:val="22"/>
              <w:lang w:val="en-US"/>
            </w:rPr>
          </w:rPrChange>
        </w:rPr>
        <w:t>produktene</w:t>
      </w:r>
      <w:ins w:id="218" w:author="Lien, Kjell Erik" w:date="2010-03-08T12:09:00Z">
        <w:r w:rsidR="00E710E2">
          <w:rPr>
            <w:rFonts w:cs="Helvetica"/>
            <w:sz w:val="22"/>
            <w:szCs w:val="22"/>
          </w:rPr>
          <w:t xml:space="preserve"> </w:t>
        </w:r>
      </w:ins>
      <w:r w:rsidRPr="00535328">
        <w:rPr>
          <w:rFonts w:cs="Helvetica"/>
          <w:sz w:val="22"/>
          <w:szCs w:val="22"/>
          <w:rPrChange w:id="219" w:author="Lien, Kjell Erik" w:date="2010-03-08T11:09:00Z">
            <w:rPr>
              <w:rFonts w:cs="Helvetica"/>
              <w:sz w:val="22"/>
              <w:szCs w:val="22"/>
              <w:lang w:val="en-US"/>
            </w:rPr>
          </w:rPrChange>
        </w:rPr>
        <w:t>ikke</w:t>
      </w:r>
      <w:ins w:id="220" w:author="Lien, Kjell Erik" w:date="2010-03-08T12:09:00Z">
        <w:r w:rsidR="00E710E2">
          <w:rPr>
            <w:rFonts w:cs="Helvetica"/>
            <w:sz w:val="22"/>
            <w:szCs w:val="22"/>
          </w:rPr>
          <w:t xml:space="preserve"> </w:t>
        </w:r>
      </w:ins>
      <w:r w:rsidRPr="00535328">
        <w:rPr>
          <w:rFonts w:cs="Helvetica"/>
          <w:sz w:val="22"/>
          <w:szCs w:val="22"/>
          <w:rPrChange w:id="221" w:author="Lien, Kjell Erik" w:date="2010-03-08T11:09:00Z">
            <w:rPr>
              <w:rFonts w:cs="Helvetica"/>
              <w:sz w:val="22"/>
              <w:szCs w:val="22"/>
              <w:lang w:val="en-US"/>
            </w:rPr>
          </w:rPrChange>
        </w:rPr>
        <w:t>er</w:t>
      </w:r>
    </w:p>
    <w:p w:rsidR="00773626" w:rsidRPr="0000762F" w:rsidRDefault="00E710E2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  <w:r w:rsidRPr="0000762F">
        <w:rPr>
          <w:rFonts w:cs="Helvetica"/>
          <w:sz w:val="22"/>
          <w:szCs w:val="22"/>
        </w:rPr>
        <w:t>F</w:t>
      </w:r>
      <w:r w:rsidR="00E540A0" w:rsidRPr="0000762F">
        <w:rPr>
          <w:rFonts w:cs="Helvetica"/>
          <w:sz w:val="22"/>
          <w:szCs w:val="22"/>
        </w:rPr>
        <w:t>erdigdesignet</w:t>
      </w:r>
      <w:ins w:id="222" w:author="Lien, Kjell Erik" w:date="2010-03-08T12:09:00Z">
        <w:r>
          <w:rPr>
            <w:rFonts w:cs="Helvetica"/>
            <w:sz w:val="22"/>
            <w:szCs w:val="22"/>
          </w:rPr>
          <w:t xml:space="preserve"> </w:t>
        </w:r>
      </w:ins>
      <w:r w:rsidR="00E540A0" w:rsidRPr="0000762F">
        <w:rPr>
          <w:rFonts w:cs="Helvetica"/>
          <w:sz w:val="22"/>
          <w:szCs w:val="22"/>
        </w:rPr>
        <w:t>enda. T</w:t>
      </w:r>
      <w:r w:rsidR="00773626" w:rsidRPr="0000762F">
        <w:rPr>
          <w:rFonts w:cs="Helvetica"/>
          <w:sz w:val="22"/>
          <w:szCs w:val="22"/>
        </w:rPr>
        <w:t>eamet</w:t>
      </w:r>
      <w:ins w:id="223" w:author="Lien, Kjell Erik" w:date="2010-03-08T12:09:00Z">
        <w:r>
          <w:rPr>
            <w:rFonts w:cs="Helvetica"/>
            <w:sz w:val="22"/>
            <w:szCs w:val="22"/>
          </w:rPr>
          <w:t xml:space="preserve"> </w:t>
        </w:r>
      </w:ins>
      <w:r w:rsidR="00773626" w:rsidRPr="0000762F">
        <w:rPr>
          <w:rFonts w:cs="Helvetica"/>
          <w:sz w:val="22"/>
          <w:szCs w:val="22"/>
        </w:rPr>
        <w:t>innehar, og</w:t>
      </w:r>
      <w:ins w:id="224" w:author="Lien, Kjell Erik" w:date="2010-03-08T12:09:00Z">
        <w:r>
          <w:rPr>
            <w:rFonts w:cs="Helvetica"/>
            <w:sz w:val="22"/>
            <w:szCs w:val="22"/>
          </w:rPr>
          <w:t xml:space="preserve"> </w:t>
        </w:r>
      </w:ins>
      <w:r w:rsidR="00773626" w:rsidRPr="0000762F">
        <w:rPr>
          <w:rFonts w:cs="Helvetica"/>
          <w:sz w:val="22"/>
          <w:szCs w:val="22"/>
        </w:rPr>
        <w:t>har</w:t>
      </w:r>
      <w:ins w:id="225" w:author="Lien, Kjell Erik" w:date="2010-03-08T12:09:00Z">
        <w:r>
          <w:rPr>
            <w:rFonts w:cs="Helvetica"/>
            <w:sz w:val="22"/>
            <w:szCs w:val="22"/>
          </w:rPr>
          <w:t xml:space="preserve"> </w:t>
        </w:r>
      </w:ins>
      <w:r w:rsidR="00773626" w:rsidRPr="0000762F">
        <w:rPr>
          <w:rFonts w:cs="Helvetica"/>
          <w:sz w:val="22"/>
          <w:szCs w:val="22"/>
        </w:rPr>
        <w:t>tilgang</w:t>
      </w:r>
      <w:ins w:id="226" w:author="Lien, Kjell Erik" w:date="2010-03-08T12:09:00Z">
        <w:r>
          <w:rPr>
            <w:rFonts w:cs="Helvetica"/>
            <w:sz w:val="22"/>
            <w:szCs w:val="22"/>
          </w:rPr>
          <w:t xml:space="preserve"> </w:t>
        </w:r>
      </w:ins>
      <w:r w:rsidR="00773626" w:rsidRPr="0000762F">
        <w:rPr>
          <w:rFonts w:cs="Helvetica"/>
          <w:sz w:val="22"/>
          <w:szCs w:val="22"/>
        </w:rPr>
        <w:t xml:space="preserve">til, </w:t>
      </w:r>
      <w:del w:id="227" w:author="Lien, Kjell Erik" w:date="2010-03-08T12:09:00Z">
        <w:r w:rsidR="00773626" w:rsidRPr="0000762F" w:rsidDel="00E710E2">
          <w:rPr>
            <w:rFonts w:cs="Helvetica"/>
            <w:sz w:val="22"/>
            <w:szCs w:val="22"/>
          </w:rPr>
          <w:delText>b</w:delText>
        </w:r>
      </w:del>
      <w:ins w:id="228" w:author="Lien, Kjell Erik" w:date="2010-03-08T12:10:00Z">
        <w:r>
          <w:rPr>
            <w:rFonts w:cs="Helvetica"/>
            <w:sz w:val="22"/>
            <w:szCs w:val="22"/>
          </w:rPr>
          <w:t>b</w:t>
        </w:r>
      </w:ins>
      <w:r w:rsidR="00773626" w:rsidRPr="0000762F">
        <w:rPr>
          <w:rFonts w:cs="Helvetica"/>
          <w:sz w:val="22"/>
          <w:szCs w:val="22"/>
        </w:rPr>
        <w:t>etydelig</w:t>
      </w:r>
      <w:ins w:id="229" w:author="Lien, Kjell Erik" w:date="2010-03-08T12:10:00Z">
        <w:r>
          <w:rPr>
            <w:rFonts w:cs="Helvetica"/>
            <w:sz w:val="22"/>
            <w:szCs w:val="22"/>
          </w:rPr>
          <w:t xml:space="preserve"> </w:t>
        </w:r>
      </w:ins>
      <w:r w:rsidR="00773626" w:rsidRPr="0000762F">
        <w:rPr>
          <w:rFonts w:cs="Helvetica"/>
          <w:sz w:val="22"/>
          <w:szCs w:val="22"/>
        </w:rPr>
        <w:t>kompetanse</w:t>
      </w:r>
      <w:ins w:id="230" w:author="Lien, Kjell Erik" w:date="2010-03-08T12:10:00Z">
        <w:r>
          <w:rPr>
            <w:rFonts w:cs="Helvetica"/>
            <w:sz w:val="22"/>
            <w:szCs w:val="22"/>
          </w:rPr>
          <w:t xml:space="preserve"> </w:t>
        </w:r>
      </w:ins>
      <w:r w:rsidR="00773626" w:rsidRPr="0000762F">
        <w:rPr>
          <w:rFonts w:cs="Helvetica"/>
          <w:sz w:val="22"/>
          <w:szCs w:val="22"/>
        </w:rPr>
        <w:t>som</w:t>
      </w:r>
      <w:ins w:id="231" w:author="Lien, Kjell Erik" w:date="2010-03-08T12:10:00Z">
        <w:r>
          <w:rPr>
            <w:rFonts w:cs="Helvetica"/>
            <w:sz w:val="22"/>
            <w:szCs w:val="22"/>
          </w:rPr>
          <w:t xml:space="preserve"> </w:t>
        </w:r>
      </w:ins>
      <w:r w:rsidR="00773626" w:rsidRPr="0000762F">
        <w:rPr>
          <w:rFonts w:cs="Helvetica"/>
          <w:sz w:val="22"/>
          <w:szCs w:val="22"/>
        </w:rPr>
        <w:t>reduserer</w:t>
      </w:r>
      <w:ins w:id="232" w:author="Lien, Kjell Erik" w:date="2010-03-08T12:10:00Z">
        <w:r>
          <w:rPr>
            <w:rFonts w:cs="Helvetica"/>
            <w:sz w:val="22"/>
            <w:szCs w:val="22"/>
          </w:rPr>
          <w:t xml:space="preserve"> </w:t>
        </w:r>
      </w:ins>
      <w:r w:rsidR="00773626" w:rsidRPr="0000762F">
        <w:rPr>
          <w:rFonts w:cs="Helvetica"/>
          <w:sz w:val="22"/>
          <w:szCs w:val="22"/>
        </w:rPr>
        <w:t>denne</w:t>
      </w:r>
      <w:ins w:id="233" w:author="Lien, Kjell Erik" w:date="2010-03-08T12:10:00Z">
        <w:r>
          <w:rPr>
            <w:rFonts w:cs="Helvetica"/>
            <w:sz w:val="22"/>
            <w:szCs w:val="22"/>
          </w:rPr>
          <w:t xml:space="preserve"> </w:t>
        </w:r>
      </w:ins>
      <w:r w:rsidR="00773626" w:rsidRPr="0000762F">
        <w:rPr>
          <w:rFonts w:cs="Helvetica"/>
          <w:sz w:val="22"/>
          <w:szCs w:val="22"/>
        </w:rPr>
        <w:t xml:space="preserve">risikoen. </w:t>
      </w:r>
      <w:ins w:id="234" w:author="Lien, Kjell Erik" w:date="2010-03-08T12:10:00Z">
        <w:r>
          <w:rPr>
            <w:rFonts w:cs="Helvetica"/>
            <w:sz w:val="22"/>
            <w:szCs w:val="22"/>
          </w:rPr>
          <w:t>Siden det er gjort grundige beregninger som viser en klar forbedring i virkningsgrad og nøyaktige målinger s</w:t>
        </w:r>
      </w:ins>
      <w:ins w:id="235" w:author="Lien, Kjell Erik" w:date="2010-03-08T12:12:00Z">
        <w:r>
          <w:rPr>
            <w:rFonts w:cs="Helvetica"/>
            <w:sz w:val="22"/>
            <w:szCs w:val="22"/>
          </w:rPr>
          <w:t>o</w:t>
        </w:r>
      </w:ins>
      <w:ins w:id="236" w:author="Lien, Kjell Erik" w:date="2010-03-08T12:10:00Z">
        <w:r>
          <w:rPr>
            <w:rFonts w:cs="Helvetica"/>
            <w:sz w:val="22"/>
            <w:szCs w:val="22"/>
          </w:rPr>
          <w:t>m bekrefter</w:t>
        </w:r>
      </w:ins>
      <w:ins w:id="237" w:author="Lien, Kjell Erik" w:date="2010-03-08T12:12:00Z">
        <w:r>
          <w:rPr>
            <w:rFonts w:cs="Helvetica"/>
            <w:sz w:val="22"/>
            <w:szCs w:val="22"/>
          </w:rPr>
          <w:t xml:space="preserve"> disse reduseres den teknologiske risikoen betydelig.</w:t>
        </w:r>
      </w:ins>
    </w:p>
    <w:p w:rsidR="00773626" w:rsidRPr="0000762F" w:rsidRDefault="00773626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</w:p>
    <w:p w:rsidR="0081327D" w:rsidRPr="0000762F" w:rsidRDefault="00773626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  <w:r w:rsidRPr="0000762F">
        <w:rPr>
          <w:rFonts w:cs="Helvetica"/>
          <w:sz w:val="22"/>
          <w:szCs w:val="22"/>
        </w:rPr>
        <w:t>Det</w:t>
      </w:r>
      <w:ins w:id="238" w:author="Lien, Kjell Erik" w:date="2010-03-08T18:06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er</w:t>
      </w:r>
      <w:ins w:id="239" w:author="Lien, Kjell Erik" w:date="2010-03-08T18:06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også en markedsrisiko</w:t>
      </w:r>
      <w:ins w:id="240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knyttet</w:t>
      </w:r>
      <w:ins w:id="241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til</w:t>
      </w:r>
      <w:ins w:id="242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 xml:space="preserve">prosjektet, </w:t>
      </w:r>
      <w:r w:rsidR="00E540A0" w:rsidRPr="0000762F">
        <w:rPr>
          <w:rFonts w:cs="Helvetica"/>
          <w:sz w:val="22"/>
          <w:szCs w:val="22"/>
        </w:rPr>
        <w:t>ettersom</w:t>
      </w:r>
      <w:ins w:id="243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dette</w:t>
      </w:r>
      <w:ins w:id="244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er en teknologi</w:t>
      </w:r>
      <w:ins w:id="245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som</w:t>
      </w:r>
      <w:ins w:id="246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har</w:t>
      </w:r>
      <w:ins w:id="247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eksistert</w:t>
      </w:r>
      <w:ins w:id="248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i mange år, og</w:t>
      </w:r>
      <w:ins w:id="249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markedet</w:t>
      </w:r>
      <w:ins w:id="250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er</w:t>
      </w:r>
      <w:ins w:id="251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dominert</w:t>
      </w:r>
      <w:ins w:id="252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av store aktører. Målet</w:t>
      </w:r>
      <w:ins w:id="253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er å få</w:t>
      </w:r>
      <w:ins w:id="254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oppfinnerhøyde</w:t>
      </w:r>
      <w:ins w:id="255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="00E540A0" w:rsidRPr="0000762F">
        <w:rPr>
          <w:rFonts w:cs="Helvetica"/>
          <w:sz w:val="22"/>
          <w:szCs w:val="22"/>
        </w:rPr>
        <w:t>slik at</w:t>
      </w:r>
      <w:ins w:id="256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produktene</w:t>
      </w:r>
      <w:ins w:id="257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kan</w:t>
      </w:r>
      <w:ins w:id="258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patenteres, noe</w:t>
      </w:r>
      <w:ins w:id="259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som</w:t>
      </w:r>
      <w:ins w:id="260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gir et stort</w:t>
      </w:r>
      <w:ins w:id="261" w:author="Lien, Kjell Erik" w:date="2010-03-08T18:07:00Z">
        <w:r w:rsidR="00890139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konkurransefortrinn.</w:t>
      </w:r>
    </w:p>
    <w:p w:rsidR="0081327D" w:rsidRPr="00093100" w:rsidRDefault="0081327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</w:p>
    <w:p w:rsidR="0081327D" w:rsidRPr="00093100" w:rsidRDefault="0081327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</w:p>
    <w:p w:rsidR="00171205" w:rsidRPr="00093100" w:rsidRDefault="008256BA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sz w:val="22"/>
        </w:rPr>
      </w:pPr>
      <w:proofErr w:type="spellStart"/>
      <w:r w:rsidRPr="00093100">
        <w:rPr>
          <w:rFonts w:cs="Helvetica"/>
          <w:b/>
          <w:sz w:val="22"/>
        </w:rPr>
        <w:t>Handlingsplan</w:t>
      </w:r>
      <w:r w:rsidR="00BE3096" w:rsidRPr="00093100">
        <w:rPr>
          <w:rFonts w:cs="Helvetica"/>
          <w:b/>
          <w:sz w:val="22"/>
        </w:rPr>
        <w:t>/prosjekstatus</w:t>
      </w:r>
      <w:r w:rsidR="00D31D5D" w:rsidRPr="00093100">
        <w:rPr>
          <w:rFonts w:cs="Helvetica"/>
          <w:b/>
          <w:sz w:val="22"/>
        </w:rPr>
        <w:t>/finansieringsbehov</w:t>
      </w:r>
      <w:proofErr w:type="spellEnd"/>
    </w:p>
    <w:p w:rsidR="00171205" w:rsidRPr="00093100" w:rsidRDefault="00171205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sz w:val="22"/>
        </w:rPr>
      </w:pPr>
    </w:p>
    <w:p w:rsidR="00D31D5D" w:rsidRPr="00093100" w:rsidRDefault="00D31D5D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sz w:val="22"/>
        </w:rPr>
      </w:pPr>
      <w:r w:rsidRPr="00093100">
        <w:rPr>
          <w:rFonts w:cs="Helvetica"/>
          <w:b/>
          <w:sz w:val="22"/>
        </w:rPr>
        <w:t>Teknologiutvikling:</w:t>
      </w:r>
    </w:p>
    <w:p w:rsidR="00D31D5D" w:rsidRPr="00093100" w:rsidRDefault="00093100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  <w:r w:rsidRPr="00093100">
        <w:rPr>
          <w:rFonts w:cs="Helvetica"/>
          <w:sz w:val="22"/>
        </w:rPr>
        <w:t xml:space="preserve">Masteroppgavene til </w:t>
      </w:r>
      <w:proofErr w:type="spellStart"/>
      <w:r w:rsidRPr="00093100">
        <w:rPr>
          <w:rFonts w:cs="Helvetica"/>
          <w:sz w:val="22"/>
        </w:rPr>
        <w:t>Nenseter</w:t>
      </w:r>
      <w:proofErr w:type="spellEnd"/>
      <w:r w:rsidRPr="00093100">
        <w:rPr>
          <w:rFonts w:cs="Helvetica"/>
          <w:sz w:val="22"/>
        </w:rPr>
        <w:t xml:space="preserve"> og Haugsvold har som mål å utvikle markedsklare produkter.</w:t>
      </w:r>
      <w:ins w:id="262" w:author="Lien, Kjell Erik" w:date="2010-03-09T00:13:00Z">
        <w:r w:rsidR="001B6EAF">
          <w:rPr>
            <w:rFonts w:cs="Helvetica"/>
            <w:sz w:val="22"/>
          </w:rPr>
          <w:t xml:space="preserve"> Lien skal i sin masteroppgave sørge for at vifte</w:t>
        </w:r>
      </w:ins>
      <w:ins w:id="263" w:author="Lien, Kjell Erik" w:date="2010-03-09T00:14:00Z">
        <w:r w:rsidR="001B6EAF">
          <w:rPr>
            <w:rFonts w:cs="Helvetica"/>
            <w:sz w:val="22"/>
          </w:rPr>
          <w:t>enhetene</w:t>
        </w:r>
      </w:ins>
      <w:ins w:id="264" w:author="Lien, Kjell Erik" w:date="2010-03-09T00:13:00Z">
        <w:r w:rsidR="001B6EAF">
          <w:rPr>
            <w:rFonts w:cs="Helvetica"/>
            <w:sz w:val="22"/>
          </w:rPr>
          <w:t xml:space="preserve"> testes grundig og</w:t>
        </w:r>
      </w:ins>
      <w:ins w:id="265" w:author="Lien, Kjell Erik" w:date="2010-03-09T00:15:00Z">
        <w:r w:rsidR="001B6EAF">
          <w:rPr>
            <w:rFonts w:cs="Helvetica"/>
            <w:sz w:val="22"/>
          </w:rPr>
          <w:t xml:space="preserve"> sammenligne med toppmodellen til </w:t>
        </w:r>
        <w:proofErr w:type="spellStart"/>
        <w:r w:rsidR="001B6EAF">
          <w:rPr>
            <w:rFonts w:cs="Helvetica"/>
            <w:sz w:val="22"/>
          </w:rPr>
          <w:t>Fl</w:t>
        </w:r>
      </w:ins>
      <w:ins w:id="266" w:author="Lien, Kjell Erik" w:date="2010-03-09T00:16:00Z">
        <w:r w:rsidR="001B6EAF">
          <w:rPr>
            <w:rFonts w:cs="Helvetica"/>
            <w:sz w:val="22"/>
          </w:rPr>
          <w:t>äkt</w:t>
        </w:r>
        <w:proofErr w:type="spellEnd"/>
        <w:r w:rsidR="001B6EAF">
          <w:rPr>
            <w:rFonts w:cs="Helvetica"/>
            <w:sz w:val="22"/>
          </w:rPr>
          <w:t xml:space="preserve"> Woods. Produktene vil</w:t>
        </w:r>
      </w:ins>
      <w:del w:id="267" w:author="Lien, Kjell Erik" w:date="2010-03-09T00:16:00Z">
        <w:r w:rsidRPr="00093100" w:rsidDel="001B6EAF">
          <w:rPr>
            <w:rFonts w:cs="Helvetica"/>
            <w:sz w:val="22"/>
          </w:rPr>
          <w:delText xml:space="preserve"> </w:delText>
        </w:r>
      </w:del>
      <w:del w:id="268" w:author="Lien, Kjell Erik" w:date="2010-03-09T00:17:00Z">
        <w:r w:rsidRPr="00093100" w:rsidDel="001B6EAF">
          <w:rPr>
            <w:rFonts w:cs="Helvetica"/>
            <w:sz w:val="22"/>
          </w:rPr>
          <w:delText xml:space="preserve">Disse vil </w:delText>
        </w:r>
      </w:del>
      <w:ins w:id="269" w:author="Lien, Kjell Erik" w:date="2010-03-09T00:17:00Z">
        <w:r w:rsidR="001B6EAF">
          <w:rPr>
            <w:rFonts w:cs="Helvetica"/>
            <w:sz w:val="22"/>
          </w:rPr>
          <w:t xml:space="preserve"> </w:t>
        </w:r>
      </w:ins>
      <w:r w:rsidRPr="00093100">
        <w:rPr>
          <w:rFonts w:cs="Helvetica"/>
          <w:sz w:val="22"/>
        </w:rPr>
        <w:t xml:space="preserve">være basert på </w:t>
      </w:r>
      <w:r w:rsidR="00646868" w:rsidRPr="00093100">
        <w:rPr>
          <w:rFonts w:cs="Helvetica"/>
          <w:sz w:val="22"/>
        </w:rPr>
        <w:t>prototypene</w:t>
      </w:r>
      <w:r w:rsidRPr="00093100">
        <w:rPr>
          <w:rFonts w:cs="Helvetica"/>
          <w:sz w:val="22"/>
        </w:rPr>
        <w:t xml:space="preserve"> designet i prosjektoppgavene, og skal forbedres med input fra </w:t>
      </w:r>
      <w:r w:rsidR="00D31D5D" w:rsidRPr="00093100">
        <w:rPr>
          <w:rFonts w:cs="Helvetica"/>
          <w:sz w:val="22"/>
        </w:rPr>
        <w:t>vifteriggtester av førstegenerasjons prototyper og</w:t>
      </w:r>
      <w:r w:rsidRPr="00093100">
        <w:rPr>
          <w:rFonts w:cs="Helvetica"/>
          <w:sz w:val="22"/>
        </w:rPr>
        <w:t xml:space="preserve"> </w:t>
      </w:r>
      <w:proofErr w:type="spellStart"/>
      <w:r w:rsidRPr="00093100">
        <w:rPr>
          <w:rFonts w:cs="Helvetica"/>
          <w:sz w:val="22"/>
        </w:rPr>
        <w:t>CFD-simuleringer</w:t>
      </w:r>
      <w:proofErr w:type="spellEnd"/>
      <w:r w:rsidRPr="00093100">
        <w:rPr>
          <w:rFonts w:cs="Helvetica"/>
          <w:sz w:val="22"/>
        </w:rPr>
        <w:t xml:space="preserve">. </w:t>
      </w:r>
      <w:r w:rsidR="00646868">
        <w:rPr>
          <w:rFonts w:cs="Helvetica"/>
          <w:sz w:val="22"/>
        </w:rPr>
        <w:t xml:space="preserve">Testresultater av førstegenerasjons prototyper vil være tilgjengelige i løpet av mars. </w:t>
      </w:r>
      <w:ins w:id="270" w:author="Lien, Kjell Erik" w:date="2010-03-09T00:17:00Z">
        <w:r w:rsidR="001B6EAF">
          <w:rPr>
            <w:rFonts w:cs="Helvetica"/>
            <w:sz w:val="22"/>
          </w:rPr>
          <w:t>Foreløpige resultater viser en økning i virkningsgrad på XX %.</w:t>
        </w:r>
      </w:ins>
    </w:p>
    <w:p w:rsidR="008256BA" w:rsidRPr="00093100" w:rsidRDefault="008256BA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</w:p>
    <w:p w:rsidR="00BE3096" w:rsidRPr="00093100" w:rsidRDefault="00BE3096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</w:p>
    <w:p w:rsidR="00BE3096" w:rsidRPr="00093100" w:rsidRDefault="00BE3096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b/>
          <w:sz w:val="22"/>
        </w:rPr>
      </w:pPr>
      <w:r w:rsidRPr="00093100">
        <w:rPr>
          <w:rFonts w:cs="Helvetica"/>
          <w:b/>
          <w:sz w:val="22"/>
        </w:rPr>
        <w:t>Finansiering</w:t>
      </w:r>
      <w:r w:rsidR="00D31D5D" w:rsidRPr="00093100">
        <w:rPr>
          <w:rFonts w:cs="Helvetica"/>
          <w:b/>
          <w:sz w:val="22"/>
        </w:rPr>
        <w:t>sbehov</w:t>
      </w:r>
    </w:p>
    <w:p w:rsidR="00B52DCA" w:rsidRPr="00093100" w:rsidRDefault="00BE3096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  <w:r w:rsidRPr="00093100">
        <w:rPr>
          <w:rFonts w:cs="Helvetica"/>
          <w:sz w:val="22"/>
        </w:rPr>
        <w:t>Førstegenerasjons prototyp</w:t>
      </w:r>
      <w:r w:rsidR="00E540A0">
        <w:rPr>
          <w:rFonts w:cs="Helvetica"/>
          <w:sz w:val="22"/>
        </w:rPr>
        <w:t>er</w:t>
      </w:r>
      <w:r w:rsidRPr="00093100">
        <w:rPr>
          <w:rFonts w:cs="Helvetica"/>
          <w:sz w:val="22"/>
        </w:rPr>
        <w:t xml:space="preserve"> og bygging av testrigg ble finansiert med midler fra </w:t>
      </w:r>
      <w:proofErr w:type="spellStart"/>
      <w:r w:rsidRPr="00093100">
        <w:rPr>
          <w:rFonts w:cs="Helvetica"/>
          <w:sz w:val="22"/>
        </w:rPr>
        <w:t>Idéfondet</w:t>
      </w:r>
      <w:proofErr w:type="spellEnd"/>
      <w:r w:rsidRPr="00093100">
        <w:rPr>
          <w:rFonts w:cs="Helvetica"/>
          <w:sz w:val="22"/>
        </w:rPr>
        <w:t xml:space="preserve">. </w:t>
      </w:r>
      <w:r w:rsidRPr="0000762F">
        <w:rPr>
          <w:rFonts w:cs="Helvetica"/>
          <w:sz w:val="22"/>
          <w:szCs w:val="22"/>
        </w:rPr>
        <w:t>Finansieringsbehovet</w:t>
      </w:r>
      <w:ins w:id="271" w:author="Lien, Kjell Erik" w:date="2010-03-11T17:21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i</w:t>
      </w:r>
      <w:ins w:id="272" w:author="Lien, Kjell Erik" w:date="2010-03-11T17:21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vår</w:t>
      </w:r>
      <w:r w:rsidR="00E540A0" w:rsidRPr="0000762F">
        <w:rPr>
          <w:rFonts w:cs="Helvetica"/>
          <w:sz w:val="22"/>
          <w:szCs w:val="22"/>
        </w:rPr>
        <w:t>en 2010</w:t>
      </w:r>
      <w:ins w:id="273" w:author="Lien, Kjell Erik" w:date="2010-03-11T17:21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er</w:t>
      </w:r>
      <w:ins w:id="274" w:author="Lien, Kjell Erik" w:date="2010-03-11T17:21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i</w:t>
      </w:r>
      <w:ins w:id="275" w:author="Lien, Kjell Erik" w:date="2010-03-11T17:21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h</w:t>
      </w:r>
      <w:r w:rsidR="00740504" w:rsidRPr="0000762F">
        <w:rPr>
          <w:rFonts w:cs="Helvetica"/>
          <w:sz w:val="22"/>
          <w:szCs w:val="22"/>
        </w:rPr>
        <w:t>ovedsak</w:t>
      </w:r>
      <w:ins w:id="276" w:author="Lien, Kjell Erik" w:date="2010-03-11T17:21:00Z">
        <w:r w:rsidR="004124EE">
          <w:rPr>
            <w:rFonts w:cs="Helvetica"/>
            <w:sz w:val="22"/>
            <w:szCs w:val="22"/>
          </w:rPr>
          <w:t xml:space="preserve"> </w:t>
        </w:r>
      </w:ins>
      <w:r w:rsidR="00740504" w:rsidRPr="0000762F">
        <w:rPr>
          <w:rFonts w:cs="Helvetica"/>
          <w:sz w:val="22"/>
          <w:szCs w:val="22"/>
        </w:rPr>
        <w:t>knyttet</w:t>
      </w:r>
      <w:ins w:id="277" w:author="Lien, Kjell Erik" w:date="2010-03-11T17:21:00Z">
        <w:r w:rsidR="004124EE">
          <w:rPr>
            <w:rFonts w:cs="Helvetica"/>
            <w:sz w:val="22"/>
            <w:szCs w:val="22"/>
          </w:rPr>
          <w:t xml:space="preserve"> </w:t>
        </w:r>
      </w:ins>
      <w:r w:rsidR="00740504" w:rsidRPr="0000762F">
        <w:rPr>
          <w:rFonts w:cs="Helvetica"/>
          <w:sz w:val="22"/>
          <w:szCs w:val="22"/>
        </w:rPr>
        <w:t>til</w:t>
      </w:r>
      <w:ins w:id="278" w:author="Lien, Kjell Erik" w:date="2010-03-11T17:21:00Z">
        <w:r w:rsidR="004124EE">
          <w:rPr>
            <w:rFonts w:cs="Helvetica"/>
            <w:sz w:val="22"/>
            <w:szCs w:val="22"/>
          </w:rPr>
          <w:t xml:space="preserve"> </w:t>
        </w:r>
      </w:ins>
      <w:r w:rsidR="00740504" w:rsidRPr="0000762F">
        <w:rPr>
          <w:rFonts w:cs="Helvetica"/>
          <w:sz w:val="22"/>
          <w:szCs w:val="22"/>
        </w:rPr>
        <w:t>produksjon</w:t>
      </w:r>
      <w:ins w:id="279" w:author="Lien, Kjell Erik" w:date="2010-03-11T17:21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av</w:t>
      </w:r>
      <w:ins w:id="280" w:author="Lien, Kjell Erik" w:date="2010-03-11T17:21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andregenerasjons</w:t>
      </w:r>
      <w:ins w:id="281" w:author="Lien, Kjell Erik" w:date="2010-03-11T17:22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prototyp,</w:t>
      </w:r>
      <w:ins w:id="282" w:author="Lien, Kjell Erik" w:date="2010-03-11T17:21:00Z">
        <w:r w:rsidR="004124EE">
          <w:rPr>
            <w:rFonts w:cs="Helvetica"/>
            <w:sz w:val="22"/>
            <w:szCs w:val="22"/>
          </w:rPr>
          <w:t xml:space="preserve"> </w:t>
        </w:r>
      </w:ins>
      <w:del w:id="283" w:author="Lien, Kjell Erik" w:date="2010-03-11T17:21:00Z">
        <w:r w:rsidRPr="0000762F" w:rsidDel="004124EE">
          <w:rPr>
            <w:rFonts w:cs="Helvetica"/>
            <w:sz w:val="22"/>
            <w:szCs w:val="22"/>
          </w:rPr>
          <w:delText xml:space="preserve"> </w:delText>
        </w:r>
      </w:del>
      <w:r w:rsidRPr="0000762F">
        <w:rPr>
          <w:rFonts w:cs="Helvetica"/>
          <w:sz w:val="22"/>
          <w:szCs w:val="22"/>
        </w:rPr>
        <w:t>samt</w:t>
      </w:r>
      <w:ins w:id="284" w:author="Lien, Kjell Erik" w:date="2010-03-11T17:21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grundig testing og</w:t>
      </w:r>
      <w:ins w:id="285" w:author="Lien, Kjell Erik" w:date="2010-03-11T17:21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verifisering</w:t>
      </w:r>
      <w:ins w:id="286" w:author="Lien, Kjell Erik" w:date="2010-03-11T17:22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av</w:t>
      </w:r>
      <w:ins w:id="287" w:author="Lien, Kjell Erik" w:date="2010-03-11T17:22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resultater</w:t>
      </w:r>
      <w:ins w:id="288" w:author="Lien, Kjell Erik" w:date="2010-03-11T17:22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og</w:t>
      </w:r>
      <w:ins w:id="289" w:author="Lien, Kjell Erik" w:date="2010-03-11T17:22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 xml:space="preserve">produksjonsvurdering. </w:t>
      </w:r>
      <w:ins w:id="290" w:author="Lien, Kjell Erik" w:date="2010-03-11T17:22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Kostnaden</w:t>
      </w:r>
      <w:r w:rsidR="00E540A0" w:rsidRPr="0000762F">
        <w:rPr>
          <w:rFonts w:cs="Helvetica"/>
          <w:sz w:val="22"/>
          <w:szCs w:val="22"/>
        </w:rPr>
        <w:t>e</w:t>
      </w:r>
      <w:ins w:id="291" w:author="Lien, Kjell Erik" w:date="2010-03-11T17:22:00Z">
        <w:r w:rsidR="004124EE">
          <w:rPr>
            <w:rFonts w:cs="Helvetica"/>
            <w:sz w:val="22"/>
            <w:szCs w:val="22"/>
          </w:rPr>
          <w:t xml:space="preserve"> </w:t>
        </w:r>
      </w:ins>
      <w:r w:rsidR="00E540A0" w:rsidRPr="0000762F">
        <w:rPr>
          <w:rFonts w:cs="Helvetica"/>
          <w:sz w:val="22"/>
          <w:szCs w:val="22"/>
        </w:rPr>
        <w:t>antas å beløpe</w:t>
      </w:r>
      <w:ins w:id="292" w:author="Lien, Kjell Erik" w:date="2010-03-11T17:22:00Z">
        <w:r w:rsidR="004124EE">
          <w:rPr>
            <w:rFonts w:cs="Helvetica"/>
            <w:sz w:val="22"/>
            <w:szCs w:val="22"/>
          </w:rPr>
          <w:t xml:space="preserve"> </w:t>
        </w:r>
      </w:ins>
      <w:r w:rsidR="00E540A0" w:rsidRPr="0000762F">
        <w:rPr>
          <w:rFonts w:cs="Helvetica"/>
          <w:sz w:val="22"/>
          <w:szCs w:val="22"/>
        </w:rPr>
        <w:t>seg</w:t>
      </w:r>
      <w:ins w:id="293" w:author="Lien, Kjell Erik" w:date="2010-03-11T17:22:00Z">
        <w:r w:rsidR="004124EE">
          <w:rPr>
            <w:rFonts w:cs="Helvetica"/>
            <w:sz w:val="22"/>
            <w:szCs w:val="22"/>
          </w:rPr>
          <w:t xml:space="preserve"> </w:t>
        </w:r>
      </w:ins>
      <w:r w:rsidR="00E540A0" w:rsidRPr="0000762F">
        <w:rPr>
          <w:rFonts w:cs="Helvetica"/>
          <w:sz w:val="22"/>
          <w:szCs w:val="22"/>
        </w:rPr>
        <w:t xml:space="preserve">til ca </w:t>
      </w:r>
      <w:del w:id="294" w:author="Lien, Kjell Erik" w:date="2010-03-11T17:23:00Z">
        <w:r w:rsidR="00E540A0" w:rsidRPr="0000762F" w:rsidDel="006F0C57">
          <w:rPr>
            <w:rFonts w:cs="Helvetica"/>
            <w:sz w:val="22"/>
            <w:szCs w:val="22"/>
          </w:rPr>
          <w:delText>40</w:delText>
        </w:r>
      </w:del>
      <w:ins w:id="295" w:author="Lien, Kjell Erik" w:date="2010-03-11T17:23:00Z">
        <w:r w:rsidR="006F0C57">
          <w:rPr>
            <w:rFonts w:cs="Helvetica"/>
            <w:sz w:val="22"/>
            <w:szCs w:val="22"/>
          </w:rPr>
          <w:t>25</w:t>
        </w:r>
      </w:ins>
      <w:r w:rsidR="00E540A0" w:rsidRPr="0000762F">
        <w:rPr>
          <w:rFonts w:cs="Helvetica"/>
          <w:sz w:val="22"/>
          <w:szCs w:val="22"/>
        </w:rPr>
        <w:t>0.</w:t>
      </w:r>
      <w:r w:rsidRPr="0000762F">
        <w:rPr>
          <w:rFonts w:cs="Helvetica"/>
          <w:sz w:val="22"/>
          <w:szCs w:val="22"/>
        </w:rPr>
        <w:t>000 kr. Med positive testresultater</w:t>
      </w:r>
      <w:ins w:id="296" w:author="Lien, Kjell Erik" w:date="2010-03-11T17:22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vil</w:t>
      </w:r>
      <w:ins w:id="297" w:author="Lien, Kjell Erik" w:date="2010-03-11T17:22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neste</w:t>
      </w:r>
      <w:ins w:id="298" w:author="Lien, Kjell Erik" w:date="2010-03-11T17:22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steg</w:t>
      </w:r>
      <w:ins w:id="299" w:author="Lien, Kjell Erik" w:date="2010-03-11T17:22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være å etablere en organisasjon</w:t>
      </w:r>
      <w:ins w:id="300" w:author="Lien, Kjell Erik" w:date="2010-03-11T17:22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som</w:t>
      </w:r>
      <w:ins w:id="301" w:author="Lien, Kjell Erik" w:date="2010-03-11T17:22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kan</w:t>
      </w:r>
      <w:ins w:id="302" w:author="Lien, Kjell Erik" w:date="2010-03-11T17:22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kommersialisere</w:t>
      </w:r>
      <w:ins w:id="303" w:author="Lien, Kjell Erik" w:date="2010-03-11T17:23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ideen, finansieringsbehovet her er</w:t>
      </w:r>
      <w:ins w:id="304" w:author="Lien, Kjell Erik" w:date="2010-03-11T17:23:00Z">
        <w:r w:rsidR="004124EE">
          <w:rPr>
            <w:rFonts w:cs="Helvetica"/>
            <w:sz w:val="22"/>
            <w:szCs w:val="22"/>
          </w:rPr>
          <w:t xml:space="preserve"> </w:t>
        </w:r>
      </w:ins>
      <w:r w:rsidRPr="0000762F">
        <w:rPr>
          <w:rFonts w:cs="Helvetica"/>
          <w:sz w:val="22"/>
          <w:szCs w:val="22"/>
        </w:rPr>
        <w:t>betraktelig</w:t>
      </w:r>
      <w:ins w:id="305" w:author="Lien, Kjell Erik" w:date="2010-03-11T17:23:00Z">
        <w:r w:rsidR="006F0C57">
          <w:rPr>
            <w:rFonts w:cs="Helvetica"/>
            <w:sz w:val="22"/>
            <w:szCs w:val="22"/>
          </w:rPr>
          <w:t>, 15</w:t>
        </w:r>
      </w:ins>
      <w:ins w:id="306" w:author="Lien, Kjell Erik" w:date="2010-03-11T17:24:00Z">
        <w:r w:rsidR="006F0C57">
          <w:rPr>
            <w:rFonts w:cs="Helvetica"/>
            <w:sz w:val="22"/>
            <w:szCs w:val="22"/>
          </w:rPr>
          <w:t>2</w:t>
        </w:r>
      </w:ins>
      <w:ins w:id="307" w:author="Lien, Kjell Erik" w:date="2010-03-11T17:23:00Z">
        <w:r w:rsidR="006F0C57">
          <w:rPr>
            <w:rFonts w:cs="Helvetica"/>
            <w:sz w:val="22"/>
            <w:szCs w:val="22"/>
          </w:rPr>
          <w:t>.000 kr.</w:t>
        </w:r>
      </w:ins>
      <w:del w:id="308" w:author="Lien, Kjell Erik" w:date="2010-03-11T17:23:00Z">
        <w:r w:rsidRPr="0000762F" w:rsidDel="006F0C57">
          <w:rPr>
            <w:rFonts w:cs="Helvetica"/>
            <w:sz w:val="22"/>
            <w:szCs w:val="22"/>
          </w:rPr>
          <w:delText>.</w:delText>
        </w:r>
      </w:del>
    </w:p>
    <w:p w:rsidR="00093100" w:rsidRPr="00093100" w:rsidRDefault="00093100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</w:pPr>
    </w:p>
    <w:p w:rsidR="001B6EAF" w:rsidRDefault="00093100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ins w:id="309" w:author="Lien, Kjell Erik" w:date="2010-03-09T00:18:00Z"/>
          <w:rFonts w:cs="Helvetica"/>
          <w:b/>
          <w:sz w:val="22"/>
        </w:rPr>
      </w:pPr>
      <w:r w:rsidRPr="00093100">
        <w:rPr>
          <w:rFonts w:cs="Helvetica"/>
          <w:b/>
          <w:sz w:val="22"/>
        </w:rPr>
        <w:t>Milepæler:</w:t>
      </w:r>
    </w:p>
    <w:p w:rsidR="001B6EAF" w:rsidRPr="001B6EAF" w:rsidRDefault="001B6EAF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  <w:rPrChange w:id="310" w:author="Lien, Kjell Erik" w:date="2010-03-09T00:19:00Z">
            <w:rPr>
              <w:rFonts w:cs="Helvetica"/>
              <w:b/>
              <w:sz w:val="22"/>
            </w:rPr>
          </w:rPrChange>
        </w:rPr>
      </w:pPr>
      <w:ins w:id="311" w:author="Lien, Kjell Erik" w:date="2010-03-09T00:18:00Z">
        <w:r>
          <w:rPr>
            <w:rFonts w:cs="Helvetica"/>
            <w:sz w:val="22"/>
          </w:rPr>
          <w:t>10. mars 2010 ble de</w:t>
        </w:r>
      </w:ins>
      <w:ins w:id="312" w:author="Lien, Kjell Erik" w:date="2010-03-09T00:19:00Z">
        <w:r>
          <w:rPr>
            <w:rFonts w:cs="Helvetica"/>
            <w:sz w:val="22"/>
          </w:rPr>
          <w:t xml:space="preserve"> første testene</w:t>
        </w:r>
      </w:ins>
      <w:ins w:id="313" w:author="Lien, Kjell Erik" w:date="2010-03-09T00:21:00Z">
        <w:r>
          <w:rPr>
            <w:rFonts w:cs="Helvetica"/>
            <w:sz w:val="22"/>
          </w:rPr>
          <w:t xml:space="preserve"> på førstegenerasjons prototype</w:t>
        </w:r>
      </w:ins>
      <w:ins w:id="314" w:author="Lien, Kjell Erik" w:date="2010-03-09T00:18:00Z">
        <w:r w:rsidR="00535328" w:rsidRPr="00535328">
          <w:rPr>
            <w:rFonts w:cs="Helvetica"/>
            <w:sz w:val="22"/>
            <w:rPrChange w:id="315" w:author="Lien, Kjell Erik" w:date="2010-03-09T00:19:00Z">
              <w:rPr>
                <w:rFonts w:cs="Helvetica"/>
                <w:b/>
                <w:sz w:val="22"/>
              </w:rPr>
            </w:rPrChange>
          </w:rPr>
          <w:t xml:space="preserve"> gj</w:t>
        </w:r>
      </w:ins>
      <w:ins w:id="316" w:author="Lien, Kjell Erik" w:date="2010-03-09T00:19:00Z">
        <w:r>
          <w:rPr>
            <w:rFonts w:cs="Helvetica"/>
            <w:sz w:val="22"/>
          </w:rPr>
          <w:t xml:space="preserve">ennomført og gav oppløftende </w:t>
        </w:r>
      </w:ins>
      <w:ins w:id="317" w:author="Lien, Kjell Erik" w:date="2010-03-11T17:19:00Z">
        <w:r w:rsidR="00A57AF7">
          <w:rPr>
            <w:rFonts w:cs="Helvetica"/>
            <w:sz w:val="22"/>
          </w:rPr>
          <w:t>93</w:t>
        </w:r>
      </w:ins>
      <w:ins w:id="318" w:author="Lien, Kjell Erik" w:date="2010-03-09T00:19:00Z">
        <w:r>
          <w:rPr>
            <w:rFonts w:cs="Helvetica"/>
            <w:sz w:val="22"/>
          </w:rPr>
          <w:t xml:space="preserve"> % </w:t>
        </w:r>
      </w:ins>
      <w:ins w:id="319" w:author="Lien, Kjell Erik" w:date="2010-03-11T17:19:00Z">
        <w:r w:rsidR="00A57AF7">
          <w:rPr>
            <w:rFonts w:cs="Helvetica"/>
            <w:sz w:val="22"/>
          </w:rPr>
          <w:t>i totalvirknings</w:t>
        </w:r>
      </w:ins>
      <w:ins w:id="320" w:author="Lien, Kjell Erik" w:date="2010-03-11T17:20:00Z">
        <w:r w:rsidR="00A57AF7">
          <w:rPr>
            <w:rFonts w:cs="Helvetica"/>
            <w:sz w:val="22"/>
          </w:rPr>
          <w:t>grad</w:t>
        </w:r>
      </w:ins>
      <w:ins w:id="321" w:author="Lien, Kjell Erik" w:date="2010-03-09T00:20:00Z">
        <w:r>
          <w:rPr>
            <w:rFonts w:cs="Helvetica"/>
            <w:sz w:val="22"/>
          </w:rPr>
          <w:t>.</w:t>
        </w:r>
      </w:ins>
    </w:p>
    <w:p w:rsidR="00093100" w:rsidRPr="00093100" w:rsidDel="00E329D8" w:rsidRDefault="00093100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del w:id="322" w:author="Lien, Kjell Erik" w:date="2010-03-11T17:29:00Z"/>
          <w:rFonts w:cs="Helvetica"/>
          <w:color w:val="FF0000"/>
          <w:sz w:val="22"/>
        </w:rPr>
      </w:pPr>
      <w:r w:rsidRPr="00093100">
        <w:rPr>
          <w:rFonts w:cs="Helvetica"/>
          <w:sz w:val="22"/>
        </w:rPr>
        <w:t xml:space="preserve">Innleveringsdatoen for masteroppgavene, 15.juni 2010, er en milepæl. Resultater fra testkjøring av </w:t>
      </w:r>
      <w:del w:id="323" w:author="Lien, Kjell Erik" w:date="2010-03-09T00:22:00Z">
        <w:r w:rsidRPr="00093100" w:rsidDel="001B6EAF">
          <w:rPr>
            <w:rFonts w:cs="Helvetica"/>
            <w:sz w:val="22"/>
          </w:rPr>
          <w:delText>første- og</w:delText>
        </w:r>
      </w:del>
      <w:r w:rsidRPr="00093100">
        <w:rPr>
          <w:rFonts w:cs="Helvetica"/>
          <w:sz w:val="22"/>
        </w:rPr>
        <w:t>andregenerasjons prototyp</w:t>
      </w:r>
      <w:r w:rsidR="00E540A0">
        <w:rPr>
          <w:rFonts w:cs="Helvetica"/>
          <w:sz w:val="22"/>
        </w:rPr>
        <w:t>er</w:t>
      </w:r>
      <w:r w:rsidRPr="00093100">
        <w:rPr>
          <w:rFonts w:cs="Helvetica"/>
          <w:sz w:val="22"/>
        </w:rPr>
        <w:t xml:space="preserve"> i tillegg til markedsundersøkelse vil gi en klar indikasjon på hvordan satsingen bør skje videre. </w:t>
      </w:r>
    </w:p>
    <w:p w:rsidR="00093100" w:rsidRPr="00093100" w:rsidDel="004124EE" w:rsidRDefault="00093100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del w:id="324" w:author="Lien, Kjell Erik" w:date="2010-03-11T17:21:00Z"/>
          <w:rFonts w:cs="Helvetica"/>
          <w:sz w:val="22"/>
        </w:rPr>
      </w:pPr>
    </w:p>
    <w:p w:rsidR="005172B8" w:rsidRPr="00093100" w:rsidDel="004124EE" w:rsidRDefault="005172B8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del w:id="325" w:author="Lien, Kjell Erik" w:date="2010-03-11T17:21:00Z"/>
          <w:rFonts w:cs="Helvetica"/>
          <w:sz w:val="22"/>
        </w:rPr>
      </w:pPr>
    </w:p>
    <w:p w:rsidR="00BE3096" w:rsidDel="004124EE" w:rsidRDefault="00BE3096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ins w:id="326" w:author="Sondre Nenseter" w:date="2010-03-07T13:57:00Z"/>
          <w:del w:id="327" w:author="Lien, Kjell Erik" w:date="2010-03-11T17:21:00Z"/>
          <w:rFonts w:cs="Helvetica"/>
          <w:color w:val="FF0000"/>
          <w:sz w:val="22"/>
        </w:rPr>
      </w:pPr>
      <w:del w:id="328" w:author="Lien, Kjell Erik" w:date="2010-03-11T17:21:00Z">
        <w:r w:rsidRPr="00093100" w:rsidDel="004124EE">
          <w:rPr>
            <w:rFonts w:cs="Helvetica"/>
            <w:color w:val="FF0000"/>
            <w:sz w:val="22"/>
          </w:rPr>
          <w:delText xml:space="preserve">Kommentar: Er ikke 400k litt </w:delText>
        </w:r>
        <w:r w:rsidR="00424F83" w:rsidRPr="00093100" w:rsidDel="004124EE">
          <w:rPr>
            <w:rFonts w:cs="Helvetica"/>
            <w:color w:val="FF0000"/>
            <w:sz w:val="22"/>
          </w:rPr>
          <w:delText xml:space="preserve">mye til? Prototyper er vel ca 100k og kanskje 50k til produksjonsvurdering bør vel holde. Kanskje 200k heller kan overføres til </w:delText>
        </w:r>
        <w:r w:rsidR="00495867" w:rsidRPr="00093100" w:rsidDel="004124EE">
          <w:rPr>
            <w:rFonts w:cs="Helvetica"/>
            <w:color w:val="FF0000"/>
            <w:sz w:val="22"/>
          </w:rPr>
          <w:delText>kommersialiseringskostnader</w:delText>
        </w:r>
        <w:r w:rsidR="00093100" w:rsidRPr="00093100" w:rsidDel="004124EE">
          <w:rPr>
            <w:rFonts w:cs="Helvetica"/>
            <w:color w:val="FF0000"/>
            <w:sz w:val="22"/>
          </w:rPr>
          <w:delText xml:space="preserve"> etc</w:delText>
        </w:r>
        <w:r w:rsidR="00495867" w:rsidRPr="00093100" w:rsidDel="004124EE">
          <w:rPr>
            <w:rFonts w:cs="Helvetica"/>
            <w:color w:val="FF0000"/>
            <w:sz w:val="22"/>
          </w:rPr>
          <w:delText xml:space="preserve">. Eller kan vi si at et </w:delText>
        </w:r>
        <w:r w:rsidR="00740504" w:rsidRPr="00093100" w:rsidDel="004124EE">
          <w:rPr>
            <w:rFonts w:cs="Helvetica"/>
            <w:color w:val="FF0000"/>
            <w:sz w:val="22"/>
          </w:rPr>
          <w:delText>eventuelt</w:delText>
        </w:r>
        <w:r w:rsidR="00495867" w:rsidRPr="00093100" w:rsidDel="004124EE">
          <w:rPr>
            <w:rFonts w:cs="Helvetica"/>
            <w:color w:val="FF0000"/>
            <w:sz w:val="22"/>
          </w:rPr>
          <w:delText xml:space="preserve"> stipend kan brukes til å opprettholde vår prosentmessige eierandel i et AS der det skje</w:delText>
        </w:r>
        <w:r w:rsidR="00773626" w:rsidRPr="00093100" w:rsidDel="004124EE">
          <w:rPr>
            <w:rFonts w:cs="Helvetica"/>
            <w:color w:val="FF0000"/>
            <w:sz w:val="22"/>
          </w:rPr>
          <w:delText>r</w:delText>
        </w:r>
        <w:r w:rsidR="00740504" w:rsidRPr="00093100" w:rsidDel="004124EE">
          <w:rPr>
            <w:rFonts w:cs="Helvetica"/>
            <w:color w:val="FF0000"/>
            <w:sz w:val="22"/>
          </w:rPr>
          <w:delText xml:space="preserve"> emisjoner?</w:delText>
        </w:r>
      </w:del>
    </w:p>
    <w:p w:rsidR="00947CC0" w:rsidDel="004124EE" w:rsidRDefault="00947CC0" w:rsidP="00646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ins w:id="329" w:author="Sondre Nenseter" w:date="2010-03-07T13:57:00Z"/>
          <w:del w:id="330" w:author="Lien, Kjell Erik" w:date="2010-03-11T17:21:00Z"/>
          <w:rFonts w:cs="Helvetica"/>
          <w:color w:val="FF0000"/>
          <w:sz w:val="22"/>
        </w:rPr>
      </w:pPr>
    </w:p>
    <w:p w:rsidR="00947CC0" w:rsidRPr="00093100" w:rsidDel="00A57AF7" w:rsidRDefault="00947CC0" w:rsidP="00A57A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del w:id="331" w:author="Lien, Kjell Erik" w:date="2010-03-11T17:18:00Z"/>
          <w:rFonts w:cs="Helvetica"/>
          <w:color w:val="FF0000"/>
          <w:sz w:val="22"/>
        </w:rPr>
        <w:pPrChange w:id="332" w:author="Lien, Kjell Erik" w:date="2010-03-11T17:18:00Z">
          <w:pPr>
            <w:widowControl w:val="0"/>
            <w:tabs>
              <w:tab w:val="left" w:pos="560"/>
              <w:tab w:val="left" w:pos="1120"/>
              <w:tab w:val="left" w:pos="1680"/>
              <w:tab w:val="left" w:pos="2240"/>
              <w:tab w:val="left" w:pos="2800"/>
              <w:tab w:val="left" w:pos="3360"/>
              <w:tab w:val="left" w:pos="3920"/>
              <w:tab w:val="left" w:pos="4480"/>
              <w:tab w:val="left" w:pos="5040"/>
              <w:tab w:val="left" w:pos="5600"/>
              <w:tab w:val="left" w:pos="6160"/>
              <w:tab w:val="left" w:pos="6720"/>
            </w:tabs>
            <w:autoSpaceDE w:val="0"/>
            <w:autoSpaceDN w:val="0"/>
            <w:adjustRightInd w:val="0"/>
            <w:spacing w:after="0"/>
          </w:pPr>
        </w:pPrChange>
      </w:pPr>
      <w:ins w:id="333" w:author="Sondre Nenseter" w:date="2010-03-07T13:57:00Z">
        <w:del w:id="334" w:author="Lien, Kjell Erik" w:date="2010-03-11T17:18:00Z">
          <w:r w:rsidDel="00A57AF7">
            <w:rPr>
              <w:rFonts w:cs="Helvetica"/>
              <w:color w:val="FF0000"/>
              <w:sz w:val="22"/>
            </w:rPr>
            <w:delText>Enig i det siste der.</w:delText>
          </w:r>
        </w:del>
      </w:ins>
    </w:p>
    <w:p w:rsidR="00D31D5D" w:rsidRPr="00093100" w:rsidDel="00A57AF7" w:rsidRDefault="00D31D5D" w:rsidP="00A57A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del w:id="335" w:author="Lien, Kjell Erik" w:date="2010-03-11T17:18:00Z"/>
          <w:rFonts w:cs="Helvetica"/>
          <w:sz w:val="22"/>
        </w:rPr>
        <w:pPrChange w:id="336" w:author="Lien, Kjell Erik" w:date="2010-03-11T17:18:00Z">
          <w:pPr>
            <w:widowControl w:val="0"/>
            <w:tabs>
              <w:tab w:val="left" w:pos="560"/>
              <w:tab w:val="left" w:pos="1120"/>
              <w:tab w:val="left" w:pos="1680"/>
              <w:tab w:val="left" w:pos="2240"/>
              <w:tab w:val="left" w:pos="2800"/>
              <w:tab w:val="left" w:pos="3360"/>
              <w:tab w:val="left" w:pos="3920"/>
              <w:tab w:val="left" w:pos="4480"/>
              <w:tab w:val="left" w:pos="5040"/>
              <w:tab w:val="left" w:pos="5600"/>
              <w:tab w:val="left" w:pos="6160"/>
              <w:tab w:val="left" w:pos="6720"/>
            </w:tabs>
            <w:autoSpaceDE w:val="0"/>
            <w:autoSpaceDN w:val="0"/>
            <w:adjustRightInd w:val="0"/>
            <w:spacing w:after="0"/>
          </w:pPr>
        </w:pPrChange>
      </w:pPr>
    </w:p>
    <w:p w:rsidR="00D31D5D" w:rsidRPr="00093100" w:rsidDel="00A57AF7" w:rsidRDefault="00D31D5D" w:rsidP="00A57A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del w:id="337" w:author="Lien, Kjell Erik" w:date="2010-03-11T17:18:00Z"/>
          <w:rFonts w:cs="Helvetica"/>
          <w:sz w:val="22"/>
        </w:rPr>
        <w:pPrChange w:id="338" w:author="Lien, Kjell Erik" w:date="2010-03-11T17:18:00Z">
          <w:pPr>
            <w:widowControl w:val="0"/>
            <w:tabs>
              <w:tab w:val="left" w:pos="560"/>
              <w:tab w:val="left" w:pos="1120"/>
              <w:tab w:val="left" w:pos="1680"/>
              <w:tab w:val="left" w:pos="2240"/>
              <w:tab w:val="left" w:pos="2800"/>
              <w:tab w:val="left" w:pos="3360"/>
              <w:tab w:val="left" w:pos="3920"/>
              <w:tab w:val="left" w:pos="4480"/>
              <w:tab w:val="left" w:pos="5040"/>
              <w:tab w:val="left" w:pos="5600"/>
              <w:tab w:val="left" w:pos="6160"/>
              <w:tab w:val="left" w:pos="6720"/>
            </w:tabs>
            <w:autoSpaceDE w:val="0"/>
            <w:autoSpaceDN w:val="0"/>
            <w:adjustRightInd w:val="0"/>
            <w:spacing w:after="0"/>
          </w:pPr>
        </w:pPrChange>
      </w:pPr>
      <w:del w:id="339" w:author="Lien, Kjell Erik" w:date="2010-03-11T17:18:00Z">
        <w:r w:rsidRPr="00093100" w:rsidDel="00A57AF7">
          <w:rPr>
            <w:rFonts w:cs="Helvetica"/>
            <w:color w:val="FF0000"/>
            <w:sz w:val="22"/>
          </w:rPr>
          <w:delText>Forslag: Sette inn noe a la denne figuren.</w:delText>
        </w:r>
        <w:r w:rsidR="00646868" w:rsidDel="00A57AF7">
          <w:rPr>
            <w:rFonts w:cs="Helvetica"/>
            <w:color w:val="FF0000"/>
            <w:sz w:val="22"/>
          </w:rPr>
          <w:delText xml:space="preserve"> Mer detaljert. Og</w:delText>
        </w:r>
        <w:r w:rsidRPr="00093100" w:rsidDel="00A57AF7">
          <w:rPr>
            <w:rFonts w:cs="Helvetica"/>
            <w:color w:val="FF0000"/>
            <w:sz w:val="22"/>
          </w:rPr>
          <w:delText xml:space="preserve"> få med datoer for viktige milepæler. Og indikere hva som avhenger av hva.</w:delText>
        </w:r>
      </w:del>
    </w:p>
    <w:p w:rsidR="00D31D5D" w:rsidRPr="00093100" w:rsidDel="00A57AF7" w:rsidRDefault="00D31D5D" w:rsidP="00A57A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del w:id="340" w:author="Lien, Kjell Erik" w:date="2010-03-11T17:18:00Z"/>
          <w:rFonts w:cs="Helvetica"/>
          <w:sz w:val="22"/>
        </w:rPr>
        <w:pPrChange w:id="341" w:author="Lien, Kjell Erik" w:date="2010-03-11T17:18:00Z">
          <w:pPr>
            <w:widowControl w:val="0"/>
            <w:tabs>
              <w:tab w:val="left" w:pos="560"/>
              <w:tab w:val="left" w:pos="1120"/>
              <w:tab w:val="left" w:pos="1680"/>
              <w:tab w:val="left" w:pos="2240"/>
              <w:tab w:val="left" w:pos="2800"/>
              <w:tab w:val="left" w:pos="3360"/>
              <w:tab w:val="left" w:pos="3920"/>
              <w:tab w:val="left" w:pos="4480"/>
              <w:tab w:val="left" w:pos="5040"/>
              <w:tab w:val="left" w:pos="5600"/>
              <w:tab w:val="left" w:pos="6160"/>
              <w:tab w:val="left" w:pos="6720"/>
            </w:tabs>
            <w:autoSpaceDE w:val="0"/>
            <w:autoSpaceDN w:val="0"/>
            <w:adjustRightInd w:val="0"/>
            <w:spacing w:after="0"/>
          </w:pPr>
        </w:pPrChange>
      </w:pPr>
    </w:p>
    <w:p w:rsidR="00CB08CE" w:rsidRPr="00093100" w:rsidRDefault="00D31D5D" w:rsidP="00A57A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sz w:val="22"/>
        </w:rPr>
        <w:pPrChange w:id="342" w:author="Lien, Kjell Erik" w:date="2010-03-11T17:18:00Z">
          <w:pPr>
            <w:widowControl w:val="0"/>
            <w:tabs>
              <w:tab w:val="left" w:pos="560"/>
              <w:tab w:val="left" w:pos="1120"/>
              <w:tab w:val="left" w:pos="1680"/>
              <w:tab w:val="left" w:pos="2240"/>
              <w:tab w:val="left" w:pos="2800"/>
              <w:tab w:val="left" w:pos="3360"/>
              <w:tab w:val="left" w:pos="3920"/>
              <w:tab w:val="left" w:pos="4480"/>
              <w:tab w:val="left" w:pos="5040"/>
              <w:tab w:val="left" w:pos="5600"/>
              <w:tab w:val="left" w:pos="6160"/>
              <w:tab w:val="left" w:pos="6720"/>
            </w:tabs>
            <w:autoSpaceDE w:val="0"/>
            <w:autoSpaceDN w:val="0"/>
            <w:adjustRightInd w:val="0"/>
            <w:spacing w:after="0"/>
          </w:pPr>
        </w:pPrChange>
      </w:pPr>
      <w:del w:id="343" w:author="Lien, Kjell Erik" w:date="2010-03-11T17:18:00Z">
        <w:r w:rsidRPr="00093100" w:rsidDel="00A57AF7">
          <w:rPr>
            <w:rFonts w:cs="Helvetica"/>
            <w:noProof/>
            <w:sz w:val="22"/>
            <w:lang w:eastAsia="nb-NO"/>
          </w:rPr>
          <w:drawing>
            <wp:inline distT="0" distB="0" distL="0" distR="0">
              <wp:extent cx="5270500" cy="3074670"/>
              <wp:effectExtent l="19050" t="0" r="44450" b="30480"/>
              <wp:docPr id="2" name="D 1"/>
              <wp:cNvGraphicFramePr/>
              <a:graphic xmlns:a="http://schemas.openxmlformats.org/drawingml/2006/main">
                <a:graphicData uri="http://schemas.openxmlformats.org/drawingml/2006/diagram">
                  <dgm:relIds xmlns:dgm="http://schemas.openxmlformats.org/drawingml/2006/diagram" xmlns:r="http://schemas.openxmlformats.org/officeDocument/2006/relationships" r:dm="rId4" r:lo="rId5" r:qs="rId6" r:cs="rId7"/>
                </a:graphicData>
              </a:graphic>
            </wp:inline>
          </w:drawing>
        </w:r>
      </w:del>
    </w:p>
    <w:sectPr w:rsidR="00CB08CE" w:rsidRPr="00093100" w:rsidSect="00CB08C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revisionView w:markup="0"/>
  <w:trackRevisions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42A06"/>
    <w:rsid w:val="0000762F"/>
    <w:rsid w:val="00093100"/>
    <w:rsid w:val="000B7EBF"/>
    <w:rsid w:val="00107799"/>
    <w:rsid w:val="00171205"/>
    <w:rsid w:val="001B6EAF"/>
    <w:rsid w:val="001E2CC3"/>
    <w:rsid w:val="002F7214"/>
    <w:rsid w:val="00336CFE"/>
    <w:rsid w:val="003E7A63"/>
    <w:rsid w:val="004124EE"/>
    <w:rsid w:val="00424F83"/>
    <w:rsid w:val="00427D1B"/>
    <w:rsid w:val="00495867"/>
    <w:rsid w:val="005172B8"/>
    <w:rsid w:val="00535328"/>
    <w:rsid w:val="005363AA"/>
    <w:rsid w:val="00542A06"/>
    <w:rsid w:val="005E61D9"/>
    <w:rsid w:val="00646868"/>
    <w:rsid w:val="006F0C57"/>
    <w:rsid w:val="00735FBD"/>
    <w:rsid w:val="00740504"/>
    <w:rsid w:val="007649E2"/>
    <w:rsid w:val="00773626"/>
    <w:rsid w:val="007750D0"/>
    <w:rsid w:val="007E6C3C"/>
    <w:rsid w:val="0081327D"/>
    <w:rsid w:val="008256BA"/>
    <w:rsid w:val="00890139"/>
    <w:rsid w:val="00922487"/>
    <w:rsid w:val="00947CC0"/>
    <w:rsid w:val="009B7257"/>
    <w:rsid w:val="00A57AF7"/>
    <w:rsid w:val="00AD30F7"/>
    <w:rsid w:val="00AD4C19"/>
    <w:rsid w:val="00B04A08"/>
    <w:rsid w:val="00B33792"/>
    <w:rsid w:val="00B45F5B"/>
    <w:rsid w:val="00B52DCA"/>
    <w:rsid w:val="00BD576F"/>
    <w:rsid w:val="00BE3096"/>
    <w:rsid w:val="00BF601D"/>
    <w:rsid w:val="00CA41BF"/>
    <w:rsid w:val="00CB08CE"/>
    <w:rsid w:val="00CC05AA"/>
    <w:rsid w:val="00D2269B"/>
    <w:rsid w:val="00D31D5D"/>
    <w:rsid w:val="00D73EA5"/>
    <w:rsid w:val="00D8176A"/>
    <w:rsid w:val="00D83AC1"/>
    <w:rsid w:val="00DD7210"/>
    <w:rsid w:val="00E329D8"/>
    <w:rsid w:val="00E3719B"/>
    <w:rsid w:val="00E540A0"/>
    <w:rsid w:val="00E56DC5"/>
    <w:rsid w:val="00E710E2"/>
    <w:rsid w:val="00F339E8"/>
    <w:rsid w:val="00FF2E0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662"/>
    <w:rPr>
      <w:lang w:val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00762F"/>
    <w:pPr>
      <w:spacing w:after="0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0762F"/>
    <w:rPr>
      <w:rFonts w:ascii="Tahoma" w:hAnsi="Tahoma" w:cs="Tahoma"/>
      <w:sz w:val="16"/>
      <w:szCs w:val="16"/>
      <w:lang w:val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34C6DC-2230-1644-8B8B-CF3CA141A3C7}" type="doc">
      <dgm:prSet loTypeId="urn:microsoft.com/office/officeart/2005/8/layout/lProcess2" loCatId="list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8BB5CAA-B176-C049-BCD8-F2DA9BECDF5B}">
      <dgm:prSet phldrT="[Text]"/>
      <dgm:spPr/>
      <dgm:t>
        <a:bodyPr/>
        <a:lstStyle/>
        <a:p>
          <a:r>
            <a:rPr lang="en-US"/>
            <a:t>Masteroppgave Sondre Nenseter</a:t>
          </a:r>
        </a:p>
      </dgm:t>
    </dgm:pt>
    <dgm:pt modelId="{91413832-EA81-334E-BF7B-E12B8FC11CAC}" type="parTrans" cxnId="{296164B5-343E-874B-B8D7-F694204519B9}">
      <dgm:prSet/>
      <dgm:spPr/>
      <dgm:t>
        <a:bodyPr/>
        <a:lstStyle/>
        <a:p>
          <a:endParaRPr lang="en-US"/>
        </a:p>
      </dgm:t>
    </dgm:pt>
    <dgm:pt modelId="{1534233C-2977-1642-8B5B-985B44008CC3}" type="sibTrans" cxnId="{296164B5-343E-874B-B8D7-F694204519B9}">
      <dgm:prSet/>
      <dgm:spPr/>
      <dgm:t>
        <a:bodyPr/>
        <a:lstStyle/>
        <a:p>
          <a:endParaRPr lang="en-US"/>
        </a:p>
      </dgm:t>
    </dgm:pt>
    <dgm:pt modelId="{43A7C88A-50AD-3D47-B067-06AFD5EAB896}">
      <dgm:prSet phldrT="[Text]"/>
      <dgm:spPr/>
      <dgm:t>
        <a:bodyPr/>
        <a:lstStyle/>
        <a:p>
          <a:r>
            <a:rPr lang="en-US"/>
            <a:t>Masteroppgave Halvor Haugsvold</a:t>
          </a:r>
        </a:p>
      </dgm:t>
    </dgm:pt>
    <dgm:pt modelId="{019EEC91-2403-A548-ABF8-64A13CAFE291}" type="parTrans" cxnId="{B43D36E2-CE7E-C94E-ABEA-74E398B756D9}">
      <dgm:prSet/>
      <dgm:spPr/>
      <dgm:t>
        <a:bodyPr/>
        <a:lstStyle/>
        <a:p>
          <a:endParaRPr lang="en-US"/>
        </a:p>
      </dgm:t>
    </dgm:pt>
    <dgm:pt modelId="{3D18F253-0149-CC4F-9FA4-4263BD9C21EF}" type="sibTrans" cxnId="{B43D36E2-CE7E-C94E-ABEA-74E398B756D9}">
      <dgm:prSet/>
      <dgm:spPr/>
      <dgm:t>
        <a:bodyPr/>
        <a:lstStyle/>
        <a:p>
          <a:endParaRPr lang="en-US"/>
        </a:p>
      </dgm:t>
    </dgm:pt>
    <dgm:pt modelId="{DA6CE851-0487-BB44-8D5F-6FF16E06FECD}">
      <dgm:prSet phldrT="[Text]"/>
      <dgm:spPr/>
      <dgm:t>
        <a:bodyPr/>
        <a:lstStyle/>
        <a:p>
          <a:r>
            <a:rPr lang="en-US"/>
            <a:t>Marked</a:t>
          </a:r>
        </a:p>
      </dgm:t>
    </dgm:pt>
    <dgm:pt modelId="{79920317-8EF7-CA48-8295-86105054D82F}" type="parTrans" cxnId="{CDC872A7-7BDB-D042-81AF-25D09D54A274}">
      <dgm:prSet/>
      <dgm:spPr/>
      <dgm:t>
        <a:bodyPr/>
        <a:lstStyle/>
        <a:p>
          <a:endParaRPr lang="en-US"/>
        </a:p>
      </dgm:t>
    </dgm:pt>
    <dgm:pt modelId="{F9BE94E7-E37C-8748-8624-82470A951B4A}" type="sibTrans" cxnId="{CDC872A7-7BDB-D042-81AF-25D09D54A274}">
      <dgm:prSet/>
      <dgm:spPr/>
      <dgm:t>
        <a:bodyPr/>
        <a:lstStyle/>
        <a:p>
          <a:endParaRPr lang="en-US"/>
        </a:p>
      </dgm:t>
    </dgm:pt>
    <dgm:pt modelId="{277BE16D-BFD6-BB4E-9078-DCD9CEB46E63}">
      <dgm:prSet phldrT="[Text]"/>
      <dgm:spPr/>
      <dgm:t>
        <a:bodyPr/>
        <a:lstStyle/>
        <a:p>
          <a:r>
            <a:rPr lang="en-US"/>
            <a:t>Markedsundersøkelse TrønderEnergi Invest</a:t>
          </a:r>
        </a:p>
      </dgm:t>
    </dgm:pt>
    <dgm:pt modelId="{4FA4F784-970D-714B-AB64-771791E5E4C0}" type="parTrans" cxnId="{7C9FA69B-ED80-2F4F-91BB-C018469362A5}">
      <dgm:prSet/>
      <dgm:spPr/>
      <dgm:t>
        <a:bodyPr/>
        <a:lstStyle/>
        <a:p>
          <a:endParaRPr lang="en-US"/>
        </a:p>
      </dgm:t>
    </dgm:pt>
    <dgm:pt modelId="{9C95E2AE-A1F0-3B43-BB7A-A800FCDB7B17}" type="sibTrans" cxnId="{7C9FA69B-ED80-2F4F-91BB-C018469362A5}">
      <dgm:prSet/>
      <dgm:spPr/>
      <dgm:t>
        <a:bodyPr/>
        <a:lstStyle/>
        <a:p>
          <a:endParaRPr lang="en-US"/>
        </a:p>
      </dgm:t>
    </dgm:pt>
    <dgm:pt modelId="{21679EB8-C557-254D-AC1F-37FD4C37AD8C}">
      <dgm:prSet phldrT="[Text]" phldr="1"/>
      <dgm:spPr/>
      <dgm:t>
        <a:bodyPr/>
        <a:lstStyle/>
        <a:p>
          <a:endParaRPr lang="en-US"/>
        </a:p>
      </dgm:t>
    </dgm:pt>
    <dgm:pt modelId="{65F8821D-C8CD-834D-8452-F2B38C7F3AF7}" type="parTrans" cxnId="{5442E912-F252-A140-80A5-C9952709B55A}">
      <dgm:prSet/>
      <dgm:spPr/>
      <dgm:t>
        <a:bodyPr/>
        <a:lstStyle/>
        <a:p>
          <a:endParaRPr lang="en-US"/>
        </a:p>
      </dgm:t>
    </dgm:pt>
    <dgm:pt modelId="{8EF010B0-4743-1C4F-9993-19AB246A2F34}" type="sibTrans" cxnId="{5442E912-F252-A140-80A5-C9952709B55A}">
      <dgm:prSet/>
      <dgm:spPr/>
      <dgm:t>
        <a:bodyPr/>
        <a:lstStyle/>
        <a:p>
          <a:endParaRPr lang="en-US"/>
        </a:p>
      </dgm:t>
    </dgm:pt>
    <dgm:pt modelId="{DFF7D778-00EE-8349-B810-8A6DF597502F}">
      <dgm:prSet phldrT="[Text]"/>
      <dgm:spPr/>
      <dgm:t>
        <a:bodyPr/>
        <a:lstStyle/>
        <a:p>
          <a:r>
            <a:rPr lang="en-US"/>
            <a:t>Finansiering </a:t>
          </a:r>
        </a:p>
      </dgm:t>
    </dgm:pt>
    <dgm:pt modelId="{84515E10-B7E0-EC47-9D05-568ECA2E1E6D}" type="parTrans" cxnId="{21B3067D-D69E-BE44-9CF0-D75C388C4304}">
      <dgm:prSet/>
      <dgm:spPr/>
      <dgm:t>
        <a:bodyPr/>
        <a:lstStyle/>
        <a:p>
          <a:endParaRPr lang="en-US"/>
        </a:p>
      </dgm:t>
    </dgm:pt>
    <dgm:pt modelId="{98F8D557-5B7E-1D44-9DB0-CF7EC112D3DB}" type="sibTrans" cxnId="{21B3067D-D69E-BE44-9CF0-D75C388C4304}">
      <dgm:prSet/>
      <dgm:spPr/>
      <dgm:t>
        <a:bodyPr/>
        <a:lstStyle/>
        <a:p>
          <a:endParaRPr lang="en-US"/>
        </a:p>
      </dgm:t>
    </dgm:pt>
    <dgm:pt modelId="{ACBBDDCE-DCFF-5946-84CB-91A5E1BD0B76}">
      <dgm:prSet phldrT="[Text]" phldr="1"/>
      <dgm:spPr/>
      <dgm:t>
        <a:bodyPr/>
        <a:lstStyle/>
        <a:p>
          <a:endParaRPr lang="en-US"/>
        </a:p>
      </dgm:t>
    </dgm:pt>
    <dgm:pt modelId="{9EF8521B-1506-604F-897F-0DAB95117C37}" type="parTrans" cxnId="{C2B8DFEE-EE5A-6744-8CF3-32AFD3C6F1AC}">
      <dgm:prSet/>
      <dgm:spPr/>
      <dgm:t>
        <a:bodyPr/>
        <a:lstStyle/>
        <a:p>
          <a:endParaRPr lang="en-US"/>
        </a:p>
      </dgm:t>
    </dgm:pt>
    <dgm:pt modelId="{BF6B47A6-B685-0C4A-9471-9BD0E8064F4B}" type="sibTrans" cxnId="{C2B8DFEE-EE5A-6744-8CF3-32AFD3C6F1AC}">
      <dgm:prSet/>
      <dgm:spPr/>
      <dgm:t>
        <a:bodyPr/>
        <a:lstStyle/>
        <a:p>
          <a:endParaRPr lang="en-US"/>
        </a:p>
      </dgm:t>
    </dgm:pt>
    <dgm:pt modelId="{4EACF630-2C4A-8E4A-97A8-8F3F8643C171}">
      <dgm:prSet phldrT="[Text]" phldr="1"/>
      <dgm:spPr/>
      <dgm:t>
        <a:bodyPr/>
        <a:lstStyle/>
        <a:p>
          <a:endParaRPr lang="en-US"/>
        </a:p>
      </dgm:t>
    </dgm:pt>
    <dgm:pt modelId="{02A08EE2-34E0-F34D-A91B-61902E138315}" type="parTrans" cxnId="{566CE743-3481-5A49-9AFE-A0E389F0CA3C}">
      <dgm:prSet/>
      <dgm:spPr/>
      <dgm:t>
        <a:bodyPr/>
        <a:lstStyle/>
        <a:p>
          <a:endParaRPr lang="en-US"/>
        </a:p>
      </dgm:t>
    </dgm:pt>
    <dgm:pt modelId="{B60DA397-1D49-ED4C-9407-4C507DFCACD6}" type="sibTrans" cxnId="{566CE743-3481-5A49-9AFE-A0E389F0CA3C}">
      <dgm:prSet/>
      <dgm:spPr/>
      <dgm:t>
        <a:bodyPr/>
        <a:lstStyle/>
        <a:p>
          <a:endParaRPr lang="en-US"/>
        </a:p>
      </dgm:t>
    </dgm:pt>
    <dgm:pt modelId="{1D6A2151-1D5D-1E4A-8CB7-1418FDC78845}">
      <dgm:prSet phldrT="[Text]"/>
      <dgm:spPr/>
      <dgm:t>
        <a:bodyPr/>
        <a:lstStyle/>
        <a:p>
          <a:r>
            <a:rPr lang="en-US"/>
            <a:t>Teknologiutvikling</a:t>
          </a:r>
        </a:p>
      </dgm:t>
    </dgm:pt>
    <dgm:pt modelId="{5891DF45-8369-3248-9A90-9B0B7DBC4653}" type="sibTrans" cxnId="{06022C0F-89CB-F34C-A726-515D0010FBF0}">
      <dgm:prSet/>
      <dgm:spPr/>
      <dgm:t>
        <a:bodyPr/>
        <a:lstStyle/>
        <a:p>
          <a:endParaRPr lang="en-US"/>
        </a:p>
      </dgm:t>
    </dgm:pt>
    <dgm:pt modelId="{9A76A8C3-EB44-1845-96C6-36EC126FD8E4}" type="parTrans" cxnId="{06022C0F-89CB-F34C-A726-515D0010FBF0}">
      <dgm:prSet/>
      <dgm:spPr/>
      <dgm:t>
        <a:bodyPr/>
        <a:lstStyle/>
        <a:p>
          <a:endParaRPr lang="en-US"/>
        </a:p>
      </dgm:t>
    </dgm:pt>
    <dgm:pt modelId="{E15C9DD1-FB40-FC43-854A-7A711A38D359}" type="pres">
      <dgm:prSet presAssocID="{5D34C6DC-2230-1644-8B8B-CF3CA141A3C7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B33FC9B-52AB-C64A-A75F-B5006350DB87}" type="pres">
      <dgm:prSet presAssocID="{1D6A2151-1D5D-1E4A-8CB7-1418FDC78845}" presName="compNode" presStyleCnt="0"/>
      <dgm:spPr/>
    </dgm:pt>
    <dgm:pt modelId="{470FADDF-DBC4-F443-8777-2FDFF48B3195}" type="pres">
      <dgm:prSet presAssocID="{1D6A2151-1D5D-1E4A-8CB7-1418FDC78845}" presName="aNode" presStyleLbl="bgShp" presStyleIdx="0" presStyleCnt="3"/>
      <dgm:spPr/>
      <dgm:t>
        <a:bodyPr/>
        <a:lstStyle/>
        <a:p>
          <a:endParaRPr lang="en-US"/>
        </a:p>
      </dgm:t>
    </dgm:pt>
    <dgm:pt modelId="{BE5FF824-0933-894F-856C-90CC4F63F45E}" type="pres">
      <dgm:prSet presAssocID="{1D6A2151-1D5D-1E4A-8CB7-1418FDC78845}" presName="textNode" presStyleLbl="bgShp" presStyleIdx="0" presStyleCnt="3"/>
      <dgm:spPr/>
      <dgm:t>
        <a:bodyPr/>
        <a:lstStyle/>
        <a:p>
          <a:endParaRPr lang="en-US"/>
        </a:p>
      </dgm:t>
    </dgm:pt>
    <dgm:pt modelId="{499469B3-6792-3946-9573-8CBA3354F5A5}" type="pres">
      <dgm:prSet presAssocID="{1D6A2151-1D5D-1E4A-8CB7-1418FDC78845}" presName="compChildNode" presStyleCnt="0"/>
      <dgm:spPr/>
    </dgm:pt>
    <dgm:pt modelId="{431D48DD-6AAE-7942-94E5-86CCC04A8A11}" type="pres">
      <dgm:prSet presAssocID="{1D6A2151-1D5D-1E4A-8CB7-1418FDC78845}" presName="theInnerList" presStyleCnt="0"/>
      <dgm:spPr/>
    </dgm:pt>
    <dgm:pt modelId="{E43DCFF6-8944-E74C-B7D3-DEE6B5369370}" type="pres">
      <dgm:prSet presAssocID="{68BB5CAA-B176-C049-BCD8-F2DA9BECDF5B}" presName="child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312C39-AE86-8F4B-8F30-910CFAD25194}" type="pres">
      <dgm:prSet presAssocID="{68BB5CAA-B176-C049-BCD8-F2DA9BECDF5B}" presName="aSpace2" presStyleCnt="0"/>
      <dgm:spPr/>
    </dgm:pt>
    <dgm:pt modelId="{224BC953-4219-0C45-BEDC-438E0BE064F3}" type="pres">
      <dgm:prSet presAssocID="{43A7C88A-50AD-3D47-B067-06AFD5EAB896}" presName="child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47FB3A1-85C1-A546-AA9A-50F6CAD2059D}" type="pres">
      <dgm:prSet presAssocID="{1D6A2151-1D5D-1E4A-8CB7-1418FDC78845}" presName="aSpace" presStyleCnt="0"/>
      <dgm:spPr/>
    </dgm:pt>
    <dgm:pt modelId="{4925BC61-6C76-7C42-A5C5-90708CE72036}" type="pres">
      <dgm:prSet presAssocID="{DA6CE851-0487-BB44-8D5F-6FF16E06FECD}" presName="compNode" presStyleCnt="0"/>
      <dgm:spPr/>
    </dgm:pt>
    <dgm:pt modelId="{42C31D48-879E-0A4D-9E69-ABD277D17568}" type="pres">
      <dgm:prSet presAssocID="{DA6CE851-0487-BB44-8D5F-6FF16E06FECD}" presName="aNode" presStyleLbl="bgShp" presStyleIdx="1" presStyleCnt="3"/>
      <dgm:spPr/>
      <dgm:t>
        <a:bodyPr/>
        <a:lstStyle/>
        <a:p>
          <a:endParaRPr lang="en-US"/>
        </a:p>
      </dgm:t>
    </dgm:pt>
    <dgm:pt modelId="{305AE03F-259E-0649-92FB-E8D0157F4D12}" type="pres">
      <dgm:prSet presAssocID="{DA6CE851-0487-BB44-8D5F-6FF16E06FECD}" presName="textNode" presStyleLbl="bgShp" presStyleIdx="1" presStyleCnt="3"/>
      <dgm:spPr/>
      <dgm:t>
        <a:bodyPr/>
        <a:lstStyle/>
        <a:p>
          <a:endParaRPr lang="en-US"/>
        </a:p>
      </dgm:t>
    </dgm:pt>
    <dgm:pt modelId="{132B9BCC-D9E9-204A-AF43-3F69F7CE3E87}" type="pres">
      <dgm:prSet presAssocID="{DA6CE851-0487-BB44-8D5F-6FF16E06FECD}" presName="compChildNode" presStyleCnt="0"/>
      <dgm:spPr/>
    </dgm:pt>
    <dgm:pt modelId="{72A305D8-9671-DF47-A4CD-9D73F5C5EB73}" type="pres">
      <dgm:prSet presAssocID="{DA6CE851-0487-BB44-8D5F-6FF16E06FECD}" presName="theInnerList" presStyleCnt="0"/>
      <dgm:spPr/>
    </dgm:pt>
    <dgm:pt modelId="{BA878883-CB2A-2C42-8A4D-1C65BBBF25AB}" type="pres">
      <dgm:prSet presAssocID="{277BE16D-BFD6-BB4E-9078-DCD9CEB46E63}" presName="child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6575EE7-8915-3646-94BA-6906075DF0F8}" type="pres">
      <dgm:prSet presAssocID="{277BE16D-BFD6-BB4E-9078-DCD9CEB46E63}" presName="aSpace2" presStyleCnt="0"/>
      <dgm:spPr/>
    </dgm:pt>
    <dgm:pt modelId="{03569C02-453E-0F4F-AE32-678DF8D9651E}" type="pres">
      <dgm:prSet presAssocID="{21679EB8-C557-254D-AC1F-37FD4C37AD8C}" presName="child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CDA020C-22E4-C74A-999E-DF1ED86BA727}" type="pres">
      <dgm:prSet presAssocID="{DA6CE851-0487-BB44-8D5F-6FF16E06FECD}" presName="aSpace" presStyleCnt="0"/>
      <dgm:spPr/>
    </dgm:pt>
    <dgm:pt modelId="{3795AB8C-79E0-FC4E-BE20-6E6ADF4579BC}" type="pres">
      <dgm:prSet presAssocID="{DFF7D778-00EE-8349-B810-8A6DF597502F}" presName="compNode" presStyleCnt="0"/>
      <dgm:spPr/>
    </dgm:pt>
    <dgm:pt modelId="{E742140F-82ED-3145-9C7F-C6CA4FEC85CE}" type="pres">
      <dgm:prSet presAssocID="{DFF7D778-00EE-8349-B810-8A6DF597502F}" presName="aNode" presStyleLbl="bgShp" presStyleIdx="2" presStyleCnt="3" custLinFactNeighborX="-938"/>
      <dgm:spPr/>
      <dgm:t>
        <a:bodyPr/>
        <a:lstStyle/>
        <a:p>
          <a:endParaRPr lang="en-US"/>
        </a:p>
      </dgm:t>
    </dgm:pt>
    <dgm:pt modelId="{6477A954-0512-1B41-B3C8-84051FEE79D0}" type="pres">
      <dgm:prSet presAssocID="{DFF7D778-00EE-8349-B810-8A6DF597502F}" presName="textNode" presStyleLbl="bgShp" presStyleIdx="2" presStyleCnt="3"/>
      <dgm:spPr/>
      <dgm:t>
        <a:bodyPr/>
        <a:lstStyle/>
        <a:p>
          <a:endParaRPr lang="en-US"/>
        </a:p>
      </dgm:t>
    </dgm:pt>
    <dgm:pt modelId="{CE21DE2F-D9C5-5346-B848-18EC06E970EA}" type="pres">
      <dgm:prSet presAssocID="{DFF7D778-00EE-8349-B810-8A6DF597502F}" presName="compChildNode" presStyleCnt="0"/>
      <dgm:spPr/>
    </dgm:pt>
    <dgm:pt modelId="{232FF1FA-5DA8-D540-A82B-2D4E65D68731}" type="pres">
      <dgm:prSet presAssocID="{DFF7D778-00EE-8349-B810-8A6DF597502F}" presName="theInnerList" presStyleCnt="0"/>
      <dgm:spPr/>
    </dgm:pt>
    <dgm:pt modelId="{3030967D-6F93-F447-8E63-E4D6B6E9DA85}" type="pres">
      <dgm:prSet presAssocID="{ACBBDDCE-DCFF-5946-84CB-91A5E1BD0B76}" presName="child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7FEEBD6-C9EC-FD42-829C-C86950C6BEA2}" type="pres">
      <dgm:prSet presAssocID="{ACBBDDCE-DCFF-5946-84CB-91A5E1BD0B76}" presName="aSpace2" presStyleCnt="0"/>
      <dgm:spPr/>
    </dgm:pt>
    <dgm:pt modelId="{C0A5D767-0804-2B41-B646-2F5BEE257873}" type="pres">
      <dgm:prSet presAssocID="{4EACF630-2C4A-8E4A-97A8-8F3F8643C171}" presName="child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654BF89-B066-4E44-B0D0-8EDEB1D08BE1}" type="presOf" srcId="{DA6CE851-0487-BB44-8D5F-6FF16E06FECD}" destId="{305AE03F-259E-0649-92FB-E8D0157F4D12}" srcOrd="1" destOrd="0" presId="urn:microsoft.com/office/officeart/2005/8/layout/lProcess2"/>
    <dgm:cxn modelId="{CDC872A7-7BDB-D042-81AF-25D09D54A274}" srcId="{5D34C6DC-2230-1644-8B8B-CF3CA141A3C7}" destId="{DA6CE851-0487-BB44-8D5F-6FF16E06FECD}" srcOrd="1" destOrd="0" parTransId="{79920317-8EF7-CA48-8295-86105054D82F}" sibTransId="{F9BE94E7-E37C-8748-8624-82470A951B4A}"/>
    <dgm:cxn modelId="{A4EC63C0-F529-43F3-BAC3-6C8F577F1323}" type="presOf" srcId="{1D6A2151-1D5D-1E4A-8CB7-1418FDC78845}" destId="{BE5FF824-0933-894F-856C-90CC4F63F45E}" srcOrd="1" destOrd="0" presId="urn:microsoft.com/office/officeart/2005/8/layout/lProcess2"/>
    <dgm:cxn modelId="{73B92EF1-D924-4B3B-8C83-EEB703FAF0F2}" type="presOf" srcId="{43A7C88A-50AD-3D47-B067-06AFD5EAB896}" destId="{224BC953-4219-0C45-BEDC-438E0BE064F3}" srcOrd="0" destOrd="0" presId="urn:microsoft.com/office/officeart/2005/8/layout/lProcess2"/>
    <dgm:cxn modelId="{C2B8DFEE-EE5A-6744-8CF3-32AFD3C6F1AC}" srcId="{DFF7D778-00EE-8349-B810-8A6DF597502F}" destId="{ACBBDDCE-DCFF-5946-84CB-91A5E1BD0B76}" srcOrd="0" destOrd="0" parTransId="{9EF8521B-1506-604F-897F-0DAB95117C37}" sibTransId="{BF6B47A6-B685-0C4A-9471-9BD0E8064F4B}"/>
    <dgm:cxn modelId="{06022C0F-89CB-F34C-A726-515D0010FBF0}" srcId="{5D34C6DC-2230-1644-8B8B-CF3CA141A3C7}" destId="{1D6A2151-1D5D-1E4A-8CB7-1418FDC78845}" srcOrd="0" destOrd="0" parTransId="{9A76A8C3-EB44-1845-96C6-36EC126FD8E4}" sibTransId="{5891DF45-8369-3248-9A90-9B0B7DBC4653}"/>
    <dgm:cxn modelId="{21B3067D-D69E-BE44-9CF0-D75C388C4304}" srcId="{5D34C6DC-2230-1644-8B8B-CF3CA141A3C7}" destId="{DFF7D778-00EE-8349-B810-8A6DF597502F}" srcOrd="2" destOrd="0" parTransId="{84515E10-B7E0-EC47-9D05-568ECA2E1E6D}" sibTransId="{98F8D557-5B7E-1D44-9DB0-CF7EC112D3DB}"/>
    <dgm:cxn modelId="{F7A4D0CC-C0F3-4F58-80A4-BDA177D460FB}" type="presOf" srcId="{68BB5CAA-B176-C049-BCD8-F2DA9BECDF5B}" destId="{E43DCFF6-8944-E74C-B7D3-DEE6B5369370}" srcOrd="0" destOrd="0" presId="urn:microsoft.com/office/officeart/2005/8/layout/lProcess2"/>
    <dgm:cxn modelId="{46261A52-2313-428D-AA4F-DB6BE17E638F}" type="presOf" srcId="{DFF7D778-00EE-8349-B810-8A6DF597502F}" destId="{E742140F-82ED-3145-9C7F-C6CA4FEC85CE}" srcOrd="0" destOrd="0" presId="urn:microsoft.com/office/officeart/2005/8/layout/lProcess2"/>
    <dgm:cxn modelId="{C8038EFB-E606-431A-80F9-6F7AE15976E9}" type="presOf" srcId="{1D6A2151-1D5D-1E4A-8CB7-1418FDC78845}" destId="{470FADDF-DBC4-F443-8777-2FDFF48B3195}" srcOrd="0" destOrd="0" presId="urn:microsoft.com/office/officeart/2005/8/layout/lProcess2"/>
    <dgm:cxn modelId="{6F9F821E-94FC-47F8-98EA-413652C2DC4B}" type="presOf" srcId="{4EACF630-2C4A-8E4A-97A8-8F3F8643C171}" destId="{C0A5D767-0804-2B41-B646-2F5BEE257873}" srcOrd="0" destOrd="0" presId="urn:microsoft.com/office/officeart/2005/8/layout/lProcess2"/>
    <dgm:cxn modelId="{7C9FA69B-ED80-2F4F-91BB-C018469362A5}" srcId="{DA6CE851-0487-BB44-8D5F-6FF16E06FECD}" destId="{277BE16D-BFD6-BB4E-9078-DCD9CEB46E63}" srcOrd="0" destOrd="0" parTransId="{4FA4F784-970D-714B-AB64-771791E5E4C0}" sibTransId="{9C95E2AE-A1F0-3B43-BB7A-A800FCDB7B17}"/>
    <dgm:cxn modelId="{B43D36E2-CE7E-C94E-ABEA-74E398B756D9}" srcId="{1D6A2151-1D5D-1E4A-8CB7-1418FDC78845}" destId="{43A7C88A-50AD-3D47-B067-06AFD5EAB896}" srcOrd="1" destOrd="0" parTransId="{019EEC91-2403-A548-ABF8-64A13CAFE291}" sibTransId="{3D18F253-0149-CC4F-9FA4-4263BD9C21EF}"/>
    <dgm:cxn modelId="{FD1B0C88-E666-4BF7-9445-D066AFA880FD}" type="presOf" srcId="{DFF7D778-00EE-8349-B810-8A6DF597502F}" destId="{6477A954-0512-1B41-B3C8-84051FEE79D0}" srcOrd="1" destOrd="0" presId="urn:microsoft.com/office/officeart/2005/8/layout/lProcess2"/>
    <dgm:cxn modelId="{5442E912-F252-A140-80A5-C9952709B55A}" srcId="{DA6CE851-0487-BB44-8D5F-6FF16E06FECD}" destId="{21679EB8-C557-254D-AC1F-37FD4C37AD8C}" srcOrd="1" destOrd="0" parTransId="{65F8821D-C8CD-834D-8452-F2B38C7F3AF7}" sibTransId="{8EF010B0-4743-1C4F-9993-19AB246A2F34}"/>
    <dgm:cxn modelId="{566CE743-3481-5A49-9AFE-A0E389F0CA3C}" srcId="{DFF7D778-00EE-8349-B810-8A6DF597502F}" destId="{4EACF630-2C4A-8E4A-97A8-8F3F8643C171}" srcOrd="1" destOrd="0" parTransId="{02A08EE2-34E0-F34D-A91B-61902E138315}" sibTransId="{B60DA397-1D49-ED4C-9407-4C507DFCACD6}"/>
    <dgm:cxn modelId="{6F964E5C-AA6A-4B8D-ABE3-7058CACCE92E}" type="presOf" srcId="{5D34C6DC-2230-1644-8B8B-CF3CA141A3C7}" destId="{E15C9DD1-FB40-FC43-854A-7A711A38D359}" srcOrd="0" destOrd="0" presId="urn:microsoft.com/office/officeart/2005/8/layout/lProcess2"/>
    <dgm:cxn modelId="{82A97E4A-2AF9-4601-8D30-ED569FC6DA4F}" type="presOf" srcId="{277BE16D-BFD6-BB4E-9078-DCD9CEB46E63}" destId="{BA878883-CB2A-2C42-8A4D-1C65BBBF25AB}" srcOrd="0" destOrd="0" presId="urn:microsoft.com/office/officeart/2005/8/layout/lProcess2"/>
    <dgm:cxn modelId="{E7F4CE6A-E345-463E-A76F-00E5A5D731A5}" type="presOf" srcId="{ACBBDDCE-DCFF-5946-84CB-91A5E1BD0B76}" destId="{3030967D-6F93-F447-8E63-E4D6B6E9DA85}" srcOrd="0" destOrd="0" presId="urn:microsoft.com/office/officeart/2005/8/layout/lProcess2"/>
    <dgm:cxn modelId="{296164B5-343E-874B-B8D7-F694204519B9}" srcId="{1D6A2151-1D5D-1E4A-8CB7-1418FDC78845}" destId="{68BB5CAA-B176-C049-BCD8-F2DA9BECDF5B}" srcOrd="0" destOrd="0" parTransId="{91413832-EA81-334E-BF7B-E12B8FC11CAC}" sibTransId="{1534233C-2977-1642-8B5B-985B44008CC3}"/>
    <dgm:cxn modelId="{033ECA8D-0DAE-40A8-9396-CA204F9FC26F}" type="presOf" srcId="{DA6CE851-0487-BB44-8D5F-6FF16E06FECD}" destId="{42C31D48-879E-0A4D-9E69-ABD277D17568}" srcOrd="0" destOrd="0" presId="urn:microsoft.com/office/officeart/2005/8/layout/lProcess2"/>
    <dgm:cxn modelId="{23BD9DD7-A670-41F3-B82F-9793B704BF6D}" type="presOf" srcId="{21679EB8-C557-254D-AC1F-37FD4C37AD8C}" destId="{03569C02-453E-0F4F-AE32-678DF8D9651E}" srcOrd="0" destOrd="0" presId="urn:microsoft.com/office/officeart/2005/8/layout/lProcess2"/>
    <dgm:cxn modelId="{41009CFB-5550-46AB-951B-831CBFD07E14}" type="presParOf" srcId="{E15C9DD1-FB40-FC43-854A-7A711A38D359}" destId="{CB33FC9B-52AB-C64A-A75F-B5006350DB87}" srcOrd="0" destOrd="0" presId="urn:microsoft.com/office/officeart/2005/8/layout/lProcess2"/>
    <dgm:cxn modelId="{EC19B9D4-1046-41B7-A705-7F335BC17D1B}" type="presParOf" srcId="{CB33FC9B-52AB-C64A-A75F-B5006350DB87}" destId="{470FADDF-DBC4-F443-8777-2FDFF48B3195}" srcOrd="0" destOrd="0" presId="urn:microsoft.com/office/officeart/2005/8/layout/lProcess2"/>
    <dgm:cxn modelId="{F648E345-5302-4DF8-8AC3-C274E5739E2E}" type="presParOf" srcId="{CB33FC9B-52AB-C64A-A75F-B5006350DB87}" destId="{BE5FF824-0933-894F-856C-90CC4F63F45E}" srcOrd="1" destOrd="0" presId="urn:microsoft.com/office/officeart/2005/8/layout/lProcess2"/>
    <dgm:cxn modelId="{890D5E69-9F9E-471E-81F3-CEC3C35EB891}" type="presParOf" srcId="{CB33FC9B-52AB-C64A-A75F-B5006350DB87}" destId="{499469B3-6792-3946-9573-8CBA3354F5A5}" srcOrd="2" destOrd="0" presId="urn:microsoft.com/office/officeart/2005/8/layout/lProcess2"/>
    <dgm:cxn modelId="{9646B51F-9B79-4241-B534-821E734EAF2E}" type="presParOf" srcId="{499469B3-6792-3946-9573-8CBA3354F5A5}" destId="{431D48DD-6AAE-7942-94E5-86CCC04A8A11}" srcOrd="0" destOrd="0" presId="urn:microsoft.com/office/officeart/2005/8/layout/lProcess2"/>
    <dgm:cxn modelId="{4C71FB63-2CDC-4E05-BA94-65EF336363B8}" type="presParOf" srcId="{431D48DD-6AAE-7942-94E5-86CCC04A8A11}" destId="{E43DCFF6-8944-E74C-B7D3-DEE6B5369370}" srcOrd="0" destOrd="0" presId="urn:microsoft.com/office/officeart/2005/8/layout/lProcess2"/>
    <dgm:cxn modelId="{B0C85C99-8208-40D2-A4C8-C490C13BDB1F}" type="presParOf" srcId="{431D48DD-6AAE-7942-94E5-86CCC04A8A11}" destId="{68312C39-AE86-8F4B-8F30-910CFAD25194}" srcOrd="1" destOrd="0" presId="urn:microsoft.com/office/officeart/2005/8/layout/lProcess2"/>
    <dgm:cxn modelId="{D0868266-1530-4A5C-9AF5-39FBDEA9E942}" type="presParOf" srcId="{431D48DD-6AAE-7942-94E5-86CCC04A8A11}" destId="{224BC953-4219-0C45-BEDC-438E0BE064F3}" srcOrd="2" destOrd="0" presId="urn:microsoft.com/office/officeart/2005/8/layout/lProcess2"/>
    <dgm:cxn modelId="{9D45AD26-7463-470A-ABF2-43C5A46310BD}" type="presParOf" srcId="{E15C9DD1-FB40-FC43-854A-7A711A38D359}" destId="{947FB3A1-85C1-A546-AA9A-50F6CAD2059D}" srcOrd="1" destOrd="0" presId="urn:microsoft.com/office/officeart/2005/8/layout/lProcess2"/>
    <dgm:cxn modelId="{98F83C36-A39E-4253-9C09-87E00D17D5A1}" type="presParOf" srcId="{E15C9DD1-FB40-FC43-854A-7A711A38D359}" destId="{4925BC61-6C76-7C42-A5C5-90708CE72036}" srcOrd="2" destOrd="0" presId="urn:microsoft.com/office/officeart/2005/8/layout/lProcess2"/>
    <dgm:cxn modelId="{40135ECA-C69C-482D-BB06-450E6B3D1026}" type="presParOf" srcId="{4925BC61-6C76-7C42-A5C5-90708CE72036}" destId="{42C31D48-879E-0A4D-9E69-ABD277D17568}" srcOrd="0" destOrd="0" presId="urn:microsoft.com/office/officeart/2005/8/layout/lProcess2"/>
    <dgm:cxn modelId="{4DB2407E-531B-4653-9EA0-8127EA7EF906}" type="presParOf" srcId="{4925BC61-6C76-7C42-A5C5-90708CE72036}" destId="{305AE03F-259E-0649-92FB-E8D0157F4D12}" srcOrd="1" destOrd="0" presId="urn:microsoft.com/office/officeart/2005/8/layout/lProcess2"/>
    <dgm:cxn modelId="{6FA5CCCE-CE1F-4E0A-8A8B-EA7C3D619252}" type="presParOf" srcId="{4925BC61-6C76-7C42-A5C5-90708CE72036}" destId="{132B9BCC-D9E9-204A-AF43-3F69F7CE3E87}" srcOrd="2" destOrd="0" presId="urn:microsoft.com/office/officeart/2005/8/layout/lProcess2"/>
    <dgm:cxn modelId="{D507720F-B5CC-49E1-AFB2-71B153676852}" type="presParOf" srcId="{132B9BCC-D9E9-204A-AF43-3F69F7CE3E87}" destId="{72A305D8-9671-DF47-A4CD-9D73F5C5EB73}" srcOrd="0" destOrd="0" presId="urn:microsoft.com/office/officeart/2005/8/layout/lProcess2"/>
    <dgm:cxn modelId="{DB5CBEAE-A079-4128-B128-C5B698E3608B}" type="presParOf" srcId="{72A305D8-9671-DF47-A4CD-9D73F5C5EB73}" destId="{BA878883-CB2A-2C42-8A4D-1C65BBBF25AB}" srcOrd="0" destOrd="0" presId="urn:microsoft.com/office/officeart/2005/8/layout/lProcess2"/>
    <dgm:cxn modelId="{9968169F-9B1B-445B-9F81-593A45D18ECE}" type="presParOf" srcId="{72A305D8-9671-DF47-A4CD-9D73F5C5EB73}" destId="{86575EE7-8915-3646-94BA-6906075DF0F8}" srcOrd="1" destOrd="0" presId="urn:microsoft.com/office/officeart/2005/8/layout/lProcess2"/>
    <dgm:cxn modelId="{B563012E-5DBD-421D-985E-57A0E6F2B68B}" type="presParOf" srcId="{72A305D8-9671-DF47-A4CD-9D73F5C5EB73}" destId="{03569C02-453E-0F4F-AE32-678DF8D9651E}" srcOrd="2" destOrd="0" presId="urn:microsoft.com/office/officeart/2005/8/layout/lProcess2"/>
    <dgm:cxn modelId="{EBFE3823-870D-4FAC-9D06-7776CCB14222}" type="presParOf" srcId="{E15C9DD1-FB40-FC43-854A-7A711A38D359}" destId="{BCDA020C-22E4-C74A-999E-DF1ED86BA727}" srcOrd="3" destOrd="0" presId="urn:microsoft.com/office/officeart/2005/8/layout/lProcess2"/>
    <dgm:cxn modelId="{3CAACC5E-82F0-429A-9BDB-65E8753FE8B4}" type="presParOf" srcId="{E15C9DD1-FB40-FC43-854A-7A711A38D359}" destId="{3795AB8C-79E0-FC4E-BE20-6E6ADF4579BC}" srcOrd="4" destOrd="0" presId="urn:microsoft.com/office/officeart/2005/8/layout/lProcess2"/>
    <dgm:cxn modelId="{892942BC-F6EE-4817-B9A1-900A203E937A}" type="presParOf" srcId="{3795AB8C-79E0-FC4E-BE20-6E6ADF4579BC}" destId="{E742140F-82ED-3145-9C7F-C6CA4FEC85CE}" srcOrd="0" destOrd="0" presId="urn:microsoft.com/office/officeart/2005/8/layout/lProcess2"/>
    <dgm:cxn modelId="{A2CED765-A27B-4844-935A-3619AF849ADA}" type="presParOf" srcId="{3795AB8C-79E0-FC4E-BE20-6E6ADF4579BC}" destId="{6477A954-0512-1B41-B3C8-84051FEE79D0}" srcOrd="1" destOrd="0" presId="urn:microsoft.com/office/officeart/2005/8/layout/lProcess2"/>
    <dgm:cxn modelId="{7715F09F-440E-43DD-8C3E-B1693E86DFF7}" type="presParOf" srcId="{3795AB8C-79E0-FC4E-BE20-6E6ADF4579BC}" destId="{CE21DE2F-D9C5-5346-B848-18EC06E970EA}" srcOrd="2" destOrd="0" presId="urn:microsoft.com/office/officeart/2005/8/layout/lProcess2"/>
    <dgm:cxn modelId="{0247E076-8730-4EF7-877D-0A9A6A86670A}" type="presParOf" srcId="{CE21DE2F-D9C5-5346-B848-18EC06E970EA}" destId="{232FF1FA-5DA8-D540-A82B-2D4E65D68731}" srcOrd="0" destOrd="0" presId="urn:microsoft.com/office/officeart/2005/8/layout/lProcess2"/>
    <dgm:cxn modelId="{05E5CDD9-BC06-45E3-8C75-AA21121A3AD7}" type="presParOf" srcId="{232FF1FA-5DA8-D540-A82B-2D4E65D68731}" destId="{3030967D-6F93-F447-8E63-E4D6B6E9DA85}" srcOrd="0" destOrd="0" presId="urn:microsoft.com/office/officeart/2005/8/layout/lProcess2"/>
    <dgm:cxn modelId="{866323F2-9348-4CF9-91F2-ED8570B274DB}" type="presParOf" srcId="{232FF1FA-5DA8-D540-A82B-2D4E65D68731}" destId="{37FEEBD6-C9EC-FD42-829C-C86950C6BEA2}" srcOrd="1" destOrd="0" presId="urn:microsoft.com/office/officeart/2005/8/layout/lProcess2"/>
    <dgm:cxn modelId="{1951F0FD-BEBB-49DD-8119-F1F3C058E61A}" type="presParOf" srcId="{232FF1FA-5DA8-D540-A82B-2D4E65D68731}" destId="{C0A5D767-0804-2B41-B646-2F5BEE257873}" srcOrd="2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70FADDF-DBC4-F443-8777-2FDFF48B3195}">
      <dsp:nvSpPr>
        <dsp:cNvPr id="0" name=""/>
        <dsp:cNvSpPr/>
      </dsp:nvSpPr>
      <dsp:spPr>
        <a:xfrm>
          <a:off x="643" y="0"/>
          <a:ext cx="1672766" cy="307467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Teknologiutvikling</a:t>
          </a:r>
        </a:p>
      </dsp:txBody>
      <dsp:txXfrm>
        <a:off x="643" y="0"/>
        <a:ext cx="1672766" cy="922401"/>
      </dsp:txXfrm>
    </dsp:sp>
    <dsp:sp modelId="{E43DCFF6-8944-E74C-B7D3-DEE6B5369370}">
      <dsp:nvSpPr>
        <dsp:cNvPr id="0" name=""/>
        <dsp:cNvSpPr/>
      </dsp:nvSpPr>
      <dsp:spPr>
        <a:xfrm>
          <a:off x="167919" y="923301"/>
          <a:ext cx="1338212" cy="9270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Masteroppgave Sondre Nenseter</a:t>
          </a:r>
        </a:p>
      </dsp:txBody>
      <dsp:txXfrm>
        <a:off x="167919" y="923301"/>
        <a:ext cx="1338212" cy="927055"/>
      </dsp:txXfrm>
    </dsp:sp>
    <dsp:sp modelId="{224BC953-4219-0C45-BEDC-438E0BE064F3}">
      <dsp:nvSpPr>
        <dsp:cNvPr id="0" name=""/>
        <dsp:cNvSpPr/>
      </dsp:nvSpPr>
      <dsp:spPr>
        <a:xfrm>
          <a:off x="167919" y="1992980"/>
          <a:ext cx="1338212" cy="9270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Masteroppgave Halvor Haugsvold</a:t>
          </a:r>
        </a:p>
      </dsp:txBody>
      <dsp:txXfrm>
        <a:off x="167919" y="1992980"/>
        <a:ext cx="1338212" cy="927055"/>
      </dsp:txXfrm>
    </dsp:sp>
    <dsp:sp modelId="{42C31D48-879E-0A4D-9E69-ABD277D17568}">
      <dsp:nvSpPr>
        <dsp:cNvPr id="0" name=""/>
        <dsp:cNvSpPr/>
      </dsp:nvSpPr>
      <dsp:spPr>
        <a:xfrm>
          <a:off x="1798866" y="0"/>
          <a:ext cx="1672766" cy="307467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Marked</a:t>
          </a:r>
        </a:p>
      </dsp:txBody>
      <dsp:txXfrm>
        <a:off x="1798866" y="0"/>
        <a:ext cx="1672766" cy="922401"/>
      </dsp:txXfrm>
    </dsp:sp>
    <dsp:sp modelId="{BA878883-CB2A-2C42-8A4D-1C65BBBF25AB}">
      <dsp:nvSpPr>
        <dsp:cNvPr id="0" name=""/>
        <dsp:cNvSpPr/>
      </dsp:nvSpPr>
      <dsp:spPr>
        <a:xfrm>
          <a:off x="1966143" y="923301"/>
          <a:ext cx="1338212" cy="9270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Markedsundersøkelse TrønderEnergi Invest</a:t>
          </a:r>
        </a:p>
      </dsp:txBody>
      <dsp:txXfrm>
        <a:off x="1966143" y="923301"/>
        <a:ext cx="1338212" cy="927055"/>
      </dsp:txXfrm>
    </dsp:sp>
    <dsp:sp modelId="{03569C02-453E-0F4F-AE32-678DF8D9651E}">
      <dsp:nvSpPr>
        <dsp:cNvPr id="0" name=""/>
        <dsp:cNvSpPr/>
      </dsp:nvSpPr>
      <dsp:spPr>
        <a:xfrm>
          <a:off x="1966143" y="1992980"/>
          <a:ext cx="1338212" cy="9270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>
        <a:off x="1966143" y="1992980"/>
        <a:ext cx="1338212" cy="927055"/>
      </dsp:txXfrm>
    </dsp:sp>
    <dsp:sp modelId="{E742140F-82ED-3145-9C7F-C6CA4FEC85CE}">
      <dsp:nvSpPr>
        <dsp:cNvPr id="0" name=""/>
        <dsp:cNvSpPr/>
      </dsp:nvSpPr>
      <dsp:spPr>
        <a:xfrm>
          <a:off x="3581399" y="0"/>
          <a:ext cx="1672766" cy="307467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Finansiering </a:t>
          </a:r>
        </a:p>
      </dsp:txBody>
      <dsp:txXfrm>
        <a:off x="3581399" y="0"/>
        <a:ext cx="1672766" cy="922401"/>
      </dsp:txXfrm>
    </dsp:sp>
    <dsp:sp modelId="{3030967D-6F93-F447-8E63-E4D6B6E9DA85}">
      <dsp:nvSpPr>
        <dsp:cNvPr id="0" name=""/>
        <dsp:cNvSpPr/>
      </dsp:nvSpPr>
      <dsp:spPr>
        <a:xfrm>
          <a:off x="3764367" y="923301"/>
          <a:ext cx="1338212" cy="9270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>
        <a:off x="3764367" y="923301"/>
        <a:ext cx="1338212" cy="927055"/>
      </dsp:txXfrm>
    </dsp:sp>
    <dsp:sp modelId="{C0A5D767-0804-2B41-B646-2F5BEE257873}">
      <dsp:nvSpPr>
        <dsp:cNvPr id="0" name=""/>
        <dsp:cNvSpPr/>
      </dsp:nvSpPr>
      <dsp:spPr>
        <a:xfrm>
          <a:off x="3764367" y="1992980"/>
          <a:ext cx="1338212" cy="9270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>
        <a:off x="3764367" y="1992980"/>
        <a:ext cx="1338212" cy="9270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3</Pages>
  <Words>1552</Words>
  <Characters>8231</Characters>
  <Application>Microsoft Office Word</Application>
  <DocSecurity>0</DocSecurity>
  <Lines>68</Lines>
  <Paragraphs>19</Paragraphs>
  <ScaleCrop>false</ScaleCrop>
  <HeadingPairs>
    <vt:vector size="8" baseType="variant">
      <vt:variant>
        <vt:lpstr>Tittel</vt:lpstr>
      </vt:variant>
      <vt:variant>
        <vt:i4>1</vt:i4>
      </vt:variant>
      <vt:variant>
        <vt:lpstr>Overskrifter</vt:lpstr>
      </vt:variant>
      <vt:variant>
        <vt:i4>16</vt:i4>
      </vt:variant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34" baseType="lpstr">
      <vt:lpstr/>
      <vt:lpstr>Forretningsplan HSK Fans</vt:lpstr>
      <vt:lpstr>Forretningsidé</vt:lpstr>
      <vt:lpstr>HSK Fans skal levere markedets mest energieffektive vifter til bruk i ventilasjo</vt:lpstr>
      <vt:lpstr/>
      <vt:lpstr>Bakgrunn for forretningsidéen</vt:lpstr>
      <vt:lpstr/>
      <vt:lpstr>Produkt</vt:lpstr>
      <vt:lpstr>Høsten 2009 ble det designet og produsert to produkter som begge kan ettermonter</vt:lpstr>
      <vt:lpstr/>
      <vt:lpstr>For å kunne teste og verifisere produktene har det blitt bygget en testrigg for </vt:lpstr>
      <vt:lpstr/>
      <vt:lpstr>Forretningsmodell</vt:lpstr>
      <vt:lpstr/>
      <vt:lpstr>Marked</vt:lpstr>
      <vt:lpstr/>
      <vt:lpstr>Team</vt:lpstr>
      <vt:lpstr/>
      <vt:lpstr>Forretningsplan HSK Fans</vt:lpstr>
      <vt:lpstr>Forretningsidé</vt:lpstr>
      <vt:lpstr>HSK Fans skal levere markedets mest energieffektive vifter til bruk i ventilasjo</vt:lpstr>
      <vt:lpstr/>
      <vt:lpstr>Bakgrunn for forretningsidéen</vt:lpstr>
      <vt:lpstr/>
      <vt:lpstr>Produkt</vt:lpstr>
      <vt:lpstr>Høsten 2009 ble det designet og produsert to produkter som begge kan ettermonter</vt:lpstr>
      <vt:lpstr/>
      <vt:lpstr>For å kunne teste og verifisere produktene har det blitt bygget en testrigg for </vt:lpstr>
      <vt:lpstr/>
      <vt:lpstr>Forretningsmodell</vt:lpstr>
      <vt:lpstr/>
      <vt:lpstr>Marked</vt:lpstr>
      <vt:lpstr/>
      <vt:lpstr>Team</vt:lpstr>
    </vt:vector>
  </TitlesOfParts>
  <Company>UBC</Company>
  <LinksUpToDate>false</LinksUpToDate>
  <CharactersWithSpaces>9764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 Jones</dc:creator>
  <cp:keywords/>
  <cp:lastModifiedBy>Lien, Kjell Erik</cp:lastModifiedBy>
  <cp:revision>13</cp:revision>
  <cp:lastPrinted>2010-03-11T16:29:00Z</cp:lastPrinted>
  <dcterms:created xsi:type="dcterms:W3CDTF">2010-03-08T11:01:00Z</dcterms:created>
  <dcterms:modified xsi:type="dcterms:W3CDTF">2010-03-11T16:29:00Z</dcterms:modified>
</cp:coreProperties>
</file>